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584160" w14:textId="77777777" w:rsidR="004F624A" w:rsidRPr="002428CF" w:rsidRDefault="004F624A" w:rsidP="002428CF">
      <w:pPr>
        <w:spacing w:line="240" w:lineRule="auto"/>
        <w:jc w:val="center"/>
        <w:rPr>
          <w:rFonts w:ascii="Times New Roman" w:hAnsi="Times New Roman" w:cs="Times New Roman"/>
          <w:b/>
          <w:sz w:val="24"/>
          <w:szCs w:val="24"/>
        </w:rPr>
      </w:pPr>
    </w:p>
    <w:p w14:paraId="7AD0D72A" w14:textId="77777777" w:rsidR="004F624A" w:rsidRPr="002428CF" w:rsidRDefault="004F624A" w:rsidP="002428CF">
      <w:pPr>
        <w:spacing w:line="240" w:lineRule="auto"/>
        <w:jc w:val="center"/>
        <w:rPr>
          <w:rFonts w:ascii="Times New Roman" w:hAnsi="Times New Roman" w:cs="Times New Roman"/>
          <w:b/>
          <w:sz w:val="24"/>
          <w:szCs w:val="24"/>
        </w:rPr>
      </w:pPr>
    </w:p>
    <w:p w14:paraId="38DB578D" w14:textId="77777777" w:rsidR="004F624A" w:rsidRPr="002428CF" w:rsidRDefault="004F624A" w:rsidP="002428CF">
      <w:pPr>
        <w:spacing w:line="240" w:lineRule="auto"/>
        <w:jc w:val="center"/>
        <w:rPr>
          <w:rFonts w:ascii="Times New Roman" w:hAnsi="Times New Roman" w:cs="Times New Roman"/>
          <w:b/>
          <w:sz w:val="24"/>
          <w:szCs w:val="24"/>
        </w:rPr>
      </w:pPr>
    </w:p>
    <w:p w14:paraId="51BA8846" w14:textId="77777777" w:rsidR="004F624A" w:rsidRPr="002428CF" w:rsidRDefault="004F624A" w:rsidP="002428CF">
      <w:pPr>
        <w:spacing w:line="240" w:lineRule="auto"/>
        <w:jc w:val="center"/>
        <w:rPr>
          <w:rFonts w:ascii="Times New Roman" w:hAnsi="Times New Roman" w:cs="Times New Roman"/>
          <w:b/>
          <w:sz w:val="24"/>
          <w:szCs w:val="24"/>
        </w:rPr>
      </w:pPr>
    </w:p>
    <w:p w14:paraId="7C0ACD47" w14:textId="77777777" w:rsidR="004F624A" w:rsidRPr="002428CF" w:rsidRDefault="004F624A" w:rsidP="002428CF">
      <w:pPr>
        <w:spacing w:line="240" w:lineRule="auto"/>
        <w:jc w:val="center"/>
        <w:rPr>
          <w:rFonts w:ascii="Times New Roman" w:hAnsi="Times New Roman" w:cs="Times New Roman"/>
          <w:b/>
          <w:sz w:val="24"/>
          <w:szCs w:val="24"/>
        </w:rPr>
      </w:pPr>
    </w:p>
    <w:p w14:paraId="4572138E" w14:textId="77777777" w:rsidR="004F624A" w:rsidRPr="002428CF" w:rsidRDefault="004F624A" w:rsidP="002428CF">
      <w:pPr>
        <w:spacing w:line="240" w:lineRule="auto"/>
        <w:jc w:val="center"/>
        <w:rPr>
          <w:rFonts w:ascii="Times New Roman" w:hAnsi="Times New Roman" w:cs="Times New Roman"/>
          <w:b/>
          <w:sz w:val="24"/>
          <w:szCs w:val="24"/>
        </w:rPr>
      </w:pPr>
    </w:p>
    <w:p w14:paraId="446504AE" w14:textId="77777777" w:rsidR="004F624A" w:rsidRPr="002428CF" w:rsidRDefault="004F624A" w:rsidP="002428CF">
      <w:pPr>
        <w:spacing w:line="240" w:lineRule="auto"/>
        <w:jc w:val="center"/>
        <w:rPr>
          <w:rFonts w:ascii="Times New Roman" w:hAnsi="Times New Roman" w:cs="Times New Roman"/>
          <w:b/>
          <w:sz w:val="24"/>
          <w:szCs w:val="24"/>
        </w:rPr>
      </w:pPr>
    </w:p>
    <w:p w14:paraId="727155BC" w14:textId="53985901" w:rsidR="004F624A" w:rsidRPr="005358BD" w:rsidRDefault="004F624A" w:rsidP="002428CF">
      <w:pPr>
        <w:spacing w:line="240" w:lineRule="auto"/>
        <w:jc w:val="center"/>
        <w:rPr>
          <w:rFonts w:ascii="Times New Roman" w:hAnsi="Times New Roman" w:cs="Times New Roman"/>
          <w:b/>
          <w:sz w:val="24"/>
          <w:szCs w:val="24"/>
        </w:rPr>
      </w:pPr>
    </w:p>
    <w:p w14:paraId="43B5F193" w14:textId="77777777" w:rsidR="0014034F" w:rsidRPr="005358BD" w:rsidRDefault="0014034F" w:rsidP="002428CF">
      <w:pPr>
        <w:spacing w:line="240" w:lineRule="auto"/>
        <w:jc w:val="center"/>
        <w:rPr>
          <w:rFonts w:ascii="Times New Roman" w:hAnsi="Times New Roman" w:cs="Times New Roman"/>
          <w:b/>
          <w:sz w:val="24"/>
          <w:szCs w:val="24"/>
        </w:rPr>
      </w:pPr>
    </w:p>
    <w:p w14:paraId="28545882" w14:textId="77777777" w:rsidR="0014034F" w:rsidRPr="005358BD" w:rsidRDefault="0014034F" w:rsidP="002428CF">
      <w:pPr>
        <w:spacing w:line="240" w:lineRule="auto"/>
        <w:jc w:val="center"/>
        <w:rPr>
          <w:rFonts w:ascii="Times New Roman" w:hAnsi="Times New Roman" w:cs="Times New Roman"/>
          <w:b/>
          <w:sz w:val="24"/>
          <w:szCs w:val="24"/>
        </w:rPr>
      </w:pPr>
    </w:p>
    <w:p w14:paraId="00F2F4ED" w14:textId="28A41F14" w:rsidR="004F624A" w:rsidRPr="005358BD" w:rsidRDefault="0085609C" w:rsidP="002428CF">
      <w:pPr>
        <w:spacing w:line="240" w:lineRule="auto"/>
        <w:jc w:val="center"/>
        <w:rPr>
          <w:rFonts w:ascii="Times New Roman" w:hAnsi="Times New Roman" w:cs="Times New Roman"/>
          <w:b/>
          <w:sz w:val="24"/>
          <w:szCs w:val="24"/>
        </w:rPr>
      </w:pPr>
      <w:del w:id="0" w:author="Biharkeresztesi Közös Önkormányzati Hivatal" w:date="2024-03-13T11:59:00Z">
        <w:r w:rsidRPr="00F00442" w:rsidDel="00E375DA">
          <w:rPr>
            <w:rFonts w:ascii="Times New Roman" w:hAnsi="Times New Roman" w:cs="Times New Roman"/>
            <w:b/>
            <w:sz w:val="24"/>
            <w:szCs w:val="24"/>
          </w:rPr>
          <w:delText>BOJT</w:delText>
        </w:r>
        <w:r w:rsidR="0014034F" w:rsidRPr="00F00442" w:rsidDel="00E375DA">
          <w:rPr>
            <w:rFonts w:ascii="Times New Roman" w:hAnsi="Times New Roman" w:cs="Times New Roman"/>
            <w:b/>
            <w:sz w:val="24"/>
            <w:szCs w:val="24"/>
          </w:rPr>
          <w:delText xml:space="preserve"> </w:delText>
        </w:r>
      </w:del>
      <w:ins w:id="1" w:author="Biharkeresztesi Közös Önkormányzati Hivatal" w:date="2024-03-13T11:59:00Z">
        <w:r w:rsidR="00E375DA">
          <w:rPr>
            <w:rFonts w:ascii="Times New Roman" w:hAnsi="Times New Roman" w:cs="Times New Roman"/>
            <w:b/>
            <w:sz w:val="24"/>
            <w:szCs w:val="24"/>
          </w:rPr>
          <w:t>ÁRTÁND</w:t>
        </w:r>
        <w:r w:rsidR="00E375DA" w:rsidRPr="00F00442">
          <w:rPr>
            <w:rFonts w:ascii="Times New Roman" w:hAnsi="Times New Roman" w:cs="Times New Roman"/>
            <w:b/>
            <w:sz w:val="24"/>
            <w:szCs w:val="24"/>
          </w:rPr>
          <w:t xml:space="preserve"> </w:t>
        </w:r>
      </w:ins>
      <w:r w:rsidR="000036D7" w:rsidRPr="00F00442">
        <w:rPr>
          <w:rFonts w:ascii="Times New Roman" w:hAnsi="Times New Roman" w:cs="Times New Roman"/>
          <w:b/>
          <w:sz w:val="24"/>
          <w:szCs w:val="24"/>
        </w:rPr>
        <w:t>KÖZSÉG</w:t>
      </w:r>
      <w:r w:rsidR="00636394" w:rsidRPr="00F00442">
        <w:rPr>
          <w:rFonts w:ascii="Times New Roman" w:hAnsi="Times New Roman" w:cs="Times New Roman"/>
          <w:b/>
          <w:sz w:val="24"/>
          <w:szCs w:val="24"/>
        </w:rPr>
        <w:t xml:space="preserve"> ÖNKORMÁNYZAT</w:t>
      </w:r>
      <w:r w:rsidRPr="00F00442">
        <w:rPr>
          <w:rFonts w:ascii="Times New Roman" w:hAnsi="Times New Roman" w:cs="Times New Roman"/>
          <w:b/>
          <w:sz w:val="24"/>
          <w:szCs w:val="24"/>
        </w:rPr>
        <w:t>A</w:t>
      </w:r>
    </w:p>
    <w:p w14:paraId="03AAE3AB" w14:textId="77777777" w:rsidR="004F624A" w:rsidRPr="005358BD" w:rsidRDefault="00636394" w:rsidP="002428CF">
      <w:pPr>
        <w:spacing w:line="240" w:lineRule="auto"/>
        <w:jc w:val="center"/>
        <w:rPr>
          <w:rFonts w:ascii="Times New Roman" w:hAnsi="Times New Roman" w:cs="Times New Roman"/>
          <w:b/>
          <w:sz w:val="24"/>
          <w:szCs w:val="24"/>
        </w:rPr>
      </w:pPr>
      <w:r w:rsidRPr="005358BD">
        <w:rPr>
          <w:rFonts w:ascii="Times New Roman" w:hAnsi="Times New Roman" w:cs="Times New Roman"/>
          <w:b/>
          <w:sz w:val="24"/>
          <w:szCs w:val="24"/>
        </w:rPr>
        <w:t>KÖZBESZERZÉSI SZABÁLYZATA</w:t>
      </w:r>
    </w:p>
    <w:p w14:paraId="4DECDA1C" w14:textId="77777777" w:rsidR="004F624A" w:rsidRPr="005358BD" w:rsidRDefault="004F624A" w:rsidP="002428CF">
      <w:pPr>
        <w:spacing w:line="240" w:lineRule="auto"/>
        <w:rPr>
          <w:rFonts w:ascii="Times New Roman" w:hAnsi="Times New Roman" w:cs="Times New Roman"/>
          <w:sz w:val="24"/>
          <w:szCs w:val="24"/>
        </w:rPr>
      </w:pPr>
    </w:p>
    <w:p w14:paraId="127831FC" w14:textId="77777777" w:rsidR="004F624A" w:rsidRPr="005358BD" w:rsidRDefault="004F624A" w:rsidP="002428CF">
      <w:pPr>
        <w:spacing w:line="240" w:lineRule="auto"/>
        <w:rPr>
          <w:rFonts w:ascii="Times New Roman" w:hAnsi="Times New Roman" w:cs="Times New Roman"/>
          <w:sz w:val="24"/>
          <w:szCs w:val="24"/>
        </w:rPr>
      </w:pPr>
    </w:p>
    <w:p w14:paraId="2822418D" w14:textId="77777777" w:rsidR="004F624A" w:rsidRPr="005358BD" w:rsidRDefault="004F624A" w:rsidP="002428CF">
      <w:pPr>
        <w:spacing w:line="240" w:lineRule="auto"/>
        <w:rPr>
          <w:rFonts w:ascii="Times New Roman" w:hAnsi="Times New Roman" w:cs="Times New Roman"/>
          <w:sz w:val="24"/>
          <w:szCs w:val="24"/>
        </w:rPr>
      </w:pPr>
    </w:p>
    <w:p w14:paraId="4539901F" w14:textId="77777777" w:rsidR="004F624A" w:rsidRPr="005358BD" w:rsidRDefault="004F624A" w:rsidP="002428CF">
      <w:pPr>
        <w:spacing w:line="240" w:lineRule="auto"/>
        <w:rPr>
          <w:rFonts w:ascii="Times New Roman" w:hAnsi="Times New Roman" w:cs="Times New Roman"/>
          <w:sz w:val="24"/>
          <w:szCs w:val="24"/>
        </w:rPr>
      </w:pPr>
    </w:p>
    <w:p w14:paraId="4C5ABD31" w14:textId="77777777" w:rsidR="004F624A" w:rsidRPr="005358BD" w:rsidRDefault="004F624A" w:rsidP="002428CF">
      <w:pPr>
        <w:spacing w:line="240" w:lineRule="auto"/>
        <w:rPr>
          <w:rFonts w:ascii="Times New Roman" w:hAnsi="Times New Roman" w:cs="Times New Roman"/>
          <w:sz w:val="24"/>
          <w:szCs w:val="24"/>
        </w:rPr>
      </w:pPr>
    </w:p>
    <w:p w14:paraId="1BEEB6A6" w14:textId="77777777" w:rsidR="004F624A" w:rsidRPr="005358BD" w:rsidRDefault="004F624A" w:rsidP="002428CF">
      <w:pPr>
        <w:spacing w:line="240" w:lineRule="auto"/>
        <w:rPr>
          <w:rFonts w:ascii="Times New Roman" w:hAnsi="Times New Roman" w:cs="Times New Roman"/>
          <w:sz w:val="24"/>
          <w:szCs w:val="24"/>
        </w:rPr>
      </w:pPr>
    </w:p>
    <w:p w14:paraId="03B85171" w14:textId="77777777" w:rsidR="004F624A" w:rsidRPr="005358BD" w:rsidRDefault="004F624A" w:rsidP="00966BFC">
      <w:pPr>
        <w:spacing w:line="240" w:lineRule="auto"/>
        <w:rPr>
          <w:rFonts w:ascii="Times New Roman" w:hAnsi="Times New Roman" w:cs="Times New Roman"/>
          <w:sz w:val="24"/>
          <w:szCs w:val="24"/>
        </w:rPr>
      </w:pPr>
    </w:p>
    <w:p w14:paraId="79346A17" w14:textId="2271CD5E" w:rsidR="004F624A" w:rsidRDefault="004F624A" w:rsidP="002428CF">
      <w:pPr>
        <w:spacing w:line="240" w:lineRule="auto"/>
        <w:rPr>
          <w:rFonts w:ascii="Times New Roman" w:hAnsi="Times New Roman" w:cs="Times New Roman"/>
          <w:b/>
          <w:sz w:val="24"/>
          <w:szCs w:val="24"/>
        </w:rPr>
      </w:pPr>
    </w:p>
    <w:p w14:paraId="02E063AC" w14:textId="755C6CC3" w:rsidR="003D40B8" w:rsidRDefault="003D40B8" w:rsidP="002428CF">
      <w:pPr>
        <w:spacing w:line="240" w:lineRule="auto"/>
        <w:rPr>
          <w:rFonts w:ascii="Times New Roman" w:hAnsi="Times New Roman" w:cs="Times New Roman"/>
          <w:sz w:val="24"/>
          <w:szCs w:val="24"/>
        </w:rPr>
      </w:pPr>
    </w:p>
    <w:p w14:paraId="75C56648" w14:textId="30F1C939" w:rsidR="003D40B8" w:rsidRDefault="003D40B8" w:rsidP="002428CF">
      <w:pPr>
        <w:spacing w:line="240" w:lineRule="auto"/>
        <w:rPr>
          <w:rFonts w:ascii="Times New Roman" w:hAnsi="Times New Roman" w:cs="Times New Roman"/>
          <w:sz w:val="24"/>
          <w:szCs w:val="24"/>
        </w:rPr>
      </w:pPr>
    </w:p>
    <w:p w14:paraId="46C16D4B" w14:textId="058AAB12" w:rsidR="003D40B8" w:rsidRDefault="003D40B8" w:rsidP="002428CF">
      <w:pPr>
        <w:spacing w:line="240" w:lineRule="auto"/>
        <w:rPr>
          <w:rFonts w:ascii="Times New Roman" w:hAnsi="Times New Roman" w:cs="Times New Roman"/>
          <w:sz w:val="24"/>
          <w:szCs w:val="24"/>
        </w:rPr>
      </w:pPr>
    </w:p>
    <w:p w14:paraId="33D17654" w14:textId="035AA2B1" w:rsidR="003D40B8" w:rsidRDefault="003D40B8" w:rsidP="003D40B8">
      <w:pPr>
        <w:spacing w:line="240" w:lineRule="auto"/>
        <w:jc w:val="center"/>
        <w:rPr>
          <w:rFonts w:ascii="Times New Roman" w:hAnsi="Times New Roman" w:cs="Times New Roman"/>
          <w:sz w:val="24"/>
          <w:szCs w:val="24"/>
        </w:rPr>
      </w:pPr>
      <w:r>
        <w:rPr>
          <w:rFonts w:ascii="Times New Roman" w:hAnsi="Times New Roman" w:cs="Times New Roman"/>
          <w:sz w:val="24"/>
          <w:szCs w:val="24"/>
        </w:rPr>
        <w:t>202</w:t>
      </w:r>
      <w:ins w:id="2" w:author="Biharkeresztesi Közös Önkormányzati Hivatal" w:date="2024-03-12T20:07:00Z">
        <w:r w:rsidR="00917A99">
          <w:rPr>
            <w:rFonts w:ascii="Times New Roman" w:hAnsi="Times New Roman" w:cs="Times New Roman"/>
            <w:sz w:val="24"/>
            <w:szCs w:val="24"/>
          </w:rPr>
          <w:t>4</w:t>
        </w:r>
      </w:ins>
      <w:ins w:id="3" w:author="user" w:date="2023-09-11T13:49:00Z">
        <w:del w:id="4" w:author="Biharkeresztesi Közös Önkormányzati Hivatal" w:date="2024-03-12T20:07:00Z">
          <w:r w:rsidR="0037114C" w:rsidDel="00917A99">
            <w:rPr>
              <w:rFonts w:ascii="Times New Roman" w:hAnsi="Times New Roman" w:cs="Times New Roman"/>
              <w:sz w:val="24"/>
              <w:szCs w:val="24"/>
            </w:rPr>
            <w:delText>3</w:delText>
          </w:r>
        </w:del>
      </w:ins>
      <w:del w:id="5" w:author="user" w:date="2023-09-11T13:49:00Z">
        <w:r w:rsidDel="0037114C">
          <w:rPr>
            <w:rFonts w:ascii="Times New Roman" w:hAnsi="Times New Roman" w:cs="Times New Roman"/>
            <w:sz w:val="24"/>
            <w:szCs w:val="24"/>
          </w:rPr>
          <w:delText>2</w:delText>
        </w:r>
      </w:del>
      <w:r>
        <w:rPr>
          <w:rFonts w:ascii="Times New Roman" w:hAnsi="Times New Roman" w:cs="Times New Roman"/>
          <w:sz w:val="24"/>
          <w:szCs w:val="24"/>
        </w:rPr>
        <w:t>.</w:t>
      </w:r>
    </w:p>
    <w:p w14:paraId="721CC15C" w14:textId="5432EABF" w:rsidR="00C26FDF" w:rsidRDefault="00C26FDF" w:rsidP="003D40B8">
      <w:pPr>
        <w:spacing w:line="240" w:lineRule="auto"/>
        <w:jc w:val="center"/>
        <w:rPr>
          <w:rFonts w:ascii="Times New Roman" w:hAnsi="Times New Roman" w:cs="Times New Roman"/>
          <w:sz w:val="24"/>
          <w:szCs w:val="24"/>
        </w:rPr>
      </w:pPr>
    </w:p>
    <w:p w14:paraId="406489C3" w14:textId="6C05D8A7" w:rsidR="00C26FDF" w:rsidRDefault="00C26FDF" w:rsidP="003D40B8">
      <w:pPr>
        <w:spacing w:line="240" w:lineRule="auto"/>
        <w:jc w:val="center"/>
        <w:rPr>
          <w:rFonts w:ascii="Times New Roman" w:hAnsi="Times New Roman" w:cs="Times New Roman"/>
          <w:sz w:val="24"/>
          <w:szCs w:val="24"/>
        </w:rPr>
      </w:pPr>
    </w:p>
    <w:p w14:paraId="37555E34" w14:textId="610BBB25" w:rsidR="00C26FDF" w:rsidRDefault="00C26FDF" w:rsidP="003D40B8">
      <w:pPr>
        <w:spacing w:line="240" w:lineRule="auto"/>
        <w:jc w:val="center"/>
        <w:rPr>
          <w:rFonts w:ascii="Times New Roman" w:hAnsi="Times New Roman" w:cs="Times New Roman"/>
          <w:sz w:val="24"/>
          <w:szCs w:val="24"/>
        </w:rPr>
      </w:pPr>
    </w:p>
    <w:p w14:paraId="1A175482" w14:textId="0C11BF72" w:rsidR="00C26FDF" w:rsidRDefault="00C26FDF" w:rsidP="003D40B8">
      <w:pPr>
        <w:spacing w:line="240" w:lineRule="auto"/>
        <w:jc w:val="center"/>
        <w:rPr>
          <w:rFonts w:ascii="Times New Roman" w:hAnsi="Times New Roman" w:cs="Times New Roman"/>
          <w:sz w:val="24"/>
          <w:szCs w:val="24"/>
        </w:rPr>
      </w:pPr>
    </w:p>
    <w:p w14:paraId="1FEA1F14" w14:textId="73B7119D" w:rsidR="00C26FDF" w:rsidRDefault="00C26FDF" w:rsidP="003D40B8">
      <w:pPr>
        <w:spacing w:line="240" w:lineRule="auto"/>
        <w:jc w:val="center"/>
        <w:rPr>
          <w:rFonts w:ascii="Times New Roman" w:hAnsi="Times New Roman" w:cs="Times New Roman"/>
          <w:sz w:val="24"/>
          <w:szCs w:val="24"/>
        </w:rPr>
      </w:pPr>
    </w:p>
    <w:p w14:paraId="512B9B96" w14:textId="77777777" w:rsidR="00C26FDF" w:rsidRPr="005358BD" w:rsidRDefault="00C26FDF" w:rsidP="003D40B8">
      <w:pPr>
        <w:spacing w:line="240" w:lineRule="auto"/>
        <w:jc w:val="center"/>
        <w:rPr>
          <w:rFonts w:ascii="Times New Roman" w:hAnsi="Times New Roman" w:cs="Times New Roman"/>
          <w:sz w:val="24"/>
          <w:szCs w:val="24"/>
        </w:rPr>
      </w:pPr>
    </w:p>
    <w:p w14:paraId="6AD6FEBF" w14:textId="1EA6A61A" w:rsidR="004F624A" w:rsidRPr="005358BD" w:rsidRDefault="0085609C" w:rsidP="002428CF">
      <w:pPr>
        <w:spacing w:line="240" w:lineRule="auto"/>
        <w:jc w:val="both"/>
        <w:rPr>
          <w:rFonts w:ascii="Times New Roman" w:hAnsi="Times New Roman" w:cs="Times New Roman"/>
          <w:sz w:val="24"/>
          <w:szCs w:val="24"/>
        </w:rPr>
      </w:pPr>
      <w:del w:id="6" w:author="Biharkeresztesi Közös Önkormányzati Hivatal" w:date="2024-03-13T12:00:00Z">
        <w:r w:rsidRPr="00F00442" w:rsidDel="00E375DA">
          <w:rPr>
            <w:rFonts w:ascii="Times New Roman" w:hAnsi="Times New Roman" w:cs="Times New Roman"/>
            <w:sz w:val="24"/>
            <w:szCs w:val="24"/>
          </w:rPr>
          <w:delText xml:space="preserve">Bojt </w:delText>
        </w:r>
      </w:del>
      <w:ins w:id="7" w:author="Biharkeresztesi Közös Önkormányzati Hivatal" w:date="2024-03-13T12:00:00Z">
        <w:r w:rsidR="00E375DA">
          <w:rPr>
            <w:rFonts w:ascii="Times New Roman" w:hAnsi="Times New Roman" w:cs="Times New Roman"/>
            <w:sz w:val="24"/>
            <w:szCs w:val="24"/>
          </w:rPr>
          <w:t>Ártánd</w:t>
        </w:r>
        <w:r w:rsidR="00E375DA" w:rsidRPr="00F00442">
          <w:rPr>
            <w:rFonts w:ascii="Times New Roman" w:hAnsi="Times New Roman" w:cs="Times New Roman"/>
            <w:sz w:val="24"/>
            <w:szCs w:val="24"/>
          </w:rPr>
          <w:t xml:space="preserve"> </w:t>
        </w:r>
      </w:ins>
      <w:r w:rsidRPr="00F00442">
        <w:rPr>
          <w:rFonts w:ascii="Times New Roman" w:hAnsi="Times New Roman" w:cs="Times New Roman"/>
          <w:sz w:val="24"/>
          <w:szCs w:val="24"/>
        </w:rPr>
        <w:t>Község Önkormányzata</w:t>
      </w:r>
      <w:r w:rsidR="00DC70A6" w:rsidRPr="00F00442">
        <w:rPr>
          <w:rFonts w:ascii="Times New Roman" w:hAnsi="Times New Roman" w:cs="Times New Roman"/>
          <w:sz w:val="24"/>
          <w:szCs w:val="24"/>
        </w:rPr>
        <w:t xml:space="preserve"> </w:t>
      </w:r>
      <w:r w:rsidR="004F624A" w:rsidRPr="005358BD">
        <w:rPr>
          <w:rFonts w:ascii="Times New Roman" w:hAnsi="Times New Roman" w:cs="Times New Roman"/>
          <w:sz w:val="24"/>
          <w:szCs w:val="24"/>
        </w:rPr>
        <w:t>a közpénzek hatékony felhasználásának átláthatósága és nyilvános ellenőrizhetőségének biztosítása, továbbá a közbeszerzések során a tisztességes verseny feltételeinek megteremtése érdekében a közbeszerzésekről szóló 2015. évi CXLIII. törvény (a továbbiakban: Kbt.) 27. §-</w:t>
      </w:r>
      <w:proofErr w:type="spellStart"/>
      <w:r w:rsidR="004F624A" w:rsidRPr="005358BD">
        <w:rPr>
          <w:rFonts w:ascii="Times New Roman" w:hAnsi="Times New Roman" w:cs="Times New Roman"/>
          <w:sz w:val="24"/>
          <w:szCs w:val="24"/>
        </w:rPr>
        <w:t>ában</w:t>
      </w:r>
      <w:proofErr w:type="spellEnd"/>
      <w:r w:rsidR="004F624A" w:rsidRPr="005358BD">
        <w:rPr>
          <w:rFonts w:ascii="Times New Roman" w:hAnsi="Times New Roman" w:cs="Times New Roman"/>
          <w:sz w:val="24"/>
          <w:szCs w:val="24"/>
        </w:rPr>
        <w:t xml:space="preserve"> meghatározott kötelezettségének eleget téve a közbeszerzési eljárások rendjéről az alábbi szabályzatot (a továbbiakban: Szabályzat) alkotja:</w:t>
      </w:r>
    </w:p>
    <w:p w14:paraId="54F7D21B" w14:textId="77777777" w:rsidR="00B3755C" w:rsidRPr="005358BD" w:rsidRDefault="00B3755C" w:rsidP="002428CF">
      <w:pPr>
        <w:spacing w:line="240" w:lineRule="auto"/>
        <w:jc w:val="center"/>
        <w:rPr>
          <w:rFonts w:ascii="Times New Roman" w:hAnsi="Times New Roman" w:cs="Times New Roman"/>
          <w:b/>
          <w:sz w:val="24"/>
          <w:szCs w:val="24"/>
        </w:rPr>
      </w:pPr>
    </w:p>
    <w:p w14:paraId="4244453A" w14:textId="77777777" w:rsidR="004F624A" w:rsidRPr="005358BD" w:rsidRDefault="004F624A" w:rsidP="002428CF">
      <w:pPr>
        <w:spacing w:line="240" w:lineRule="auto"/>
        <w:jc w:val="center"/>
        <w:rPr>
          <w:rFonts w:ascii="Times New Roman" w:hAnsi="Times New Roman" w:cs="Times New Roman"/>
          <w:b/>
          <w:sz w:val="24"/>
          <w:szCs w:val="24"/>
        </w:rPr>
      </w:pPr>
      <w:r w:rsidRPr="005358BD">
        <w:rPr>
          <w:rFonts w:ascii="Times New Roman" w:hAnsi="Times New Roman" w:cs="Times New Roman"/>
          <w:b/>
          <w:sz w:val="24"/>
          <w:szCs w:val="24"/>
        </w:rPr>
        <w:t>I. FEJEZET</w:t>
      </w:r>
    </w:p>
    <w:p w14:paraId="0E9CA4B9" w14:textId="174E12C5" w:rsidR="00B3755C" w:rsidRPr="005358BD" w:rsidRDefault="004F624A" w:rsidP="00F94002">
      <w:pPr>
        <w:spacing w:line="240" w:lineRule="auto"/>
        <w:jc w:val="center"/>
        <w:rPr>
          <w:rFonts w:ascii="Times New Roman" w:hAnsi="Times New Roman" w:cs="Times New Roman"/>
          <w:b/>
          <w:sz w:val="24"/>
          <w:szCs w:val="24"/>
        </w:rPr>
      </w:pPr>
      <w:r w:rsidRPr="005358BD">
        <w:rPr>
          <w:rFonts w:ascii="Times New Roman" w:hAnsi="Times New Roman" w:cs="Times New Roman"/>
          <w:b/>
          <w:sz w:val="24"/>
          <w:szCs w:val="24"/>
        </w:rPr>
        <w:t>ÁLTALÁNOS RÉSZ</w:t>
      </w:r>
    </w:p>
    <w:p w14:paraId="2A68143E" w14:textId="77777777" w:rsidR="005732C4" w:rsidRPr="005358BD" w:rsidRDefault="005732C4" w:rsidP="002428CF">
      <w:pPr>
        <w:spacing w:line="240" w:lineRule="auto"/>
        <w:jc w:val="both"/>
        <w:rPr>
          <w:rFonts w:ascii="Times New Roman" w:hAnsi="Times New Roman" w:cs="Times New Roman"/>
          <w:b/>
          <w:sz w:val="24"/>
          <w:szCs w:val="24"/>
        </w:rPr>
      </w:pPr>
      <w:r w:rsidRPr="005358BD">
        <w:rPr>
          <w:rFonts w:ascii="Times New Roman" w:hAnsi="Times New Roman" w:cs="Times New Roman"/>
          <w:b/>
          <w:sz w:val="24"/>
          <w:szCs w:val="24"/>
        </w:rPr>
        <w:t>1. A Szabályzat hatálya:</w:t>
      </w:r>
    </w:p>
    <w:p w14:paraId="75DD497D" w14:textId="40B22BB6" w:rsidR="004F624A" w:rsidRPr="005358BD" w:rsidRDefault="005732C4" w:rsidP="002428CF">
      <w:pPr>
        <w:spacing w:line="240" w:lineRule="auto"/>
        <w:jc w:val="both"/>
        <w:rPr>
          <w:rFonts w:ascii="Times New Roman" w:hAnsi="Times New Roman" w:cs="Times New Roman"/>
          <w:sz w:val="24"/>
          <w:szCs w:val="24"/>
        </w:rPr>
      </w:pPr>
      <w:r w:rsidRPr="005358BD">
        <w:rPr>
          <w:rFonts w:ascii="Times New Roman" w:hAnsi="Times New Roman" w:cs="Times New Roman"/>
          <w:sz w:val="24"/>
          <w:szCs w:val="24"/>
        </w:rPr>
        <w:t>A Szabályzat hatálya kiterjed</w:t>
      </w:r>
      <w:r w:rsidR="00327C6C" w:rsidRPr="005358BD">
        <w:rPr>
          <w:rFonts w:ascii="Times New Roman" w:hAnsi="Times New Roman" w:cs="Times New Roman"/>
          <w:sz w:val="24"/>
          <w:szCs w:val="24"/>
        </w:rPr>
        <w:t xml:space="preserve"> </w:t>
      </w:r>
      <w:del w:id="8" w:author="Biharkeresztesi Közös Önkormányzati Hivatal" w:date="2024-03-13T12:00:00Z">
        <w:r w:rsidR="0085609C" w:rsidRPr="00F00442" w:rsidDel="00E375DA">
          <w:rPr>
            <w:rFonts w:ascii="Times New Roman" w:hAnsi="Times New Roman" w:cs="Times New Roman"/>
            <w:sz w:val="24"/>
            <w:szCs w:val="24"/>
          </w:rPr>
          <w:delText xml:space="preserve">Bojt </w:delText>
        </w:r>
      </w:del>
      <w:ins w:id="9" w:author="Biharkeresztesi Közös Önkormányzati Hivatal" w:date="2024-03-13T12:00:00Z">
        <w:r w:rsidR="00E375DA">
          <w:rPr>
            <w:rFonts w:ascii="Times New Roman" w:hAnsi="Times New Roman" w:cs="Times New Roman"/>
            <w:sz w:val="24"/>
            <w:szCs w:val="24"/>
          </w:rPr>
          <w:t>Ártánd</w:t>
        </w:r>
        <w:r w:rsidR="00E375DA" w:rsidRPr="00F00442">
          <w:rPr>
            <w:rFonts w:ascii="Times New Roman" w:hAnsi="Times New Roman" w:cs="Times New Roman"/>
            <w:sz w:val="24"/>
            <w:szCs w:val="24"/>
          </w:rPr>
          <w:t xml:space="preserve"> </w:t>
        </w:r>
      </w:ins>
      <w:r w:rsidR="0085609C" w:rsidRPr="00F00442">
        <w:rPr>
          <w:rFonts w:ascii="Times New Roman" w:hAnsi="Times New Roman" w:cs="Times New Roman"/>
          <w:sz w:val="24"/>
          <w:szCs w:val="24"/>
        </w:rPr>
        <w:t>Község Önkormányzata</w:t>
      </w:r>
      <w:r w:rsidR="00590F1B" w:rsidRPr="00F00442">
        <w:rPr>
          <w:rFonts w:ascii="Times New Roman" w:hAnsi="Times New Roman" w:cs="Times New Roman"/>
          <w:sz w:val="24"/>
          <w:szCs w:val="24"/>
        </w:rPr>
        <w:t xml:space="preserve"> </w:t>
      </w:r>
      <w:r w:rsidR="004F624A" w:rsidRPr="005358BD">
        <w:rPr>
          <w:rFonts w:ascii="Times New Roman" w:hAnsi="Times New Roman" w:cs="Times New Roman"/>
          <w:sz w:val="24"/>
          <w:szCs w:val="24"/>
        </w:rPr>
        <w:t xml:space="preserve">a továbbiakban: </w:t>
      </w:r>
      <w:r w:rsidR="000504BA" w:rsidRPr="005358BD">
        <w:rPr>
          <w:rFonts w:ascii="Times New Roman" w:hAnsi="Times New Roman" w:cs="Times New Roman"/>
          <w:sz w:val="24"/>
          <w:szCs w:val="24"/>
        </w:rPr>
        <w:t>Önkormányzat)</w:t>
      </w:r>
      <w:r w:rsidR="004F624A" w:rsidRPr="005358BD">
        <w:rPr>
          <w:rFonts w:ascii="Times New Roman" w:hAnsi="Times New Roman" w:cs="Times New Roman"/>
          <w:sz w:val="24"/>
          <w:szCs w:val="24"/>
        </w:rPr>
        <w:t xml:space="preserve"> Kbt. hatálya alá tartozó árubeszerzéseire, szolgáltatás megrendeléseire, építési beruházásaira, valamint építési és szolgáltatási koncesszióira</w:t>
      </w:r>
      <w:r w:rsidR="00963EDA" w:rsidRPr="005358BD">
        <w:rPr>
          <w:rFonts w:ascii="Times New Roman" w:hAnsi="Times New Roman" w:cs="Times New Roman"/>
          <w:sz w:val="24"/>
          <w:szCs w:val="24"/>
        </w:rPr>
        <w:t>, illetőleg tervpályázati eljárásaira</w:t>
      </w:r>
      <w:r w:rsidR="004F624A" w:rsidRPr="005358BD">
        <w:rPr>
          <w:rFonts w:ascii="Times New Roman" w:hAnsi="Times New Roman" w:cs="Times New Roman"/>
          <w:sz w:val="24"/>
          <w:szCs w:val="24"/>
        </w:rPr>
        <w:t xml:space="preserve"> (együttesen: </w:t>
      </w:r>
      <w:r w:rsidR="00C95041" w:rsidRPr="005358BD">
        <w:rPr>
          <w:rFonts w:ascii="Times New Roman" w:hAnsi="Times New Roman" w:cs="Times New Roman"/>
          <w:sz w:val="24"/>
          <w:szCs w:val="24"/>
        </w:rPr>
        <w:t>köz</w:t>
      </w:r>
      <w:r w:rsidR="004F624A" w:rsidRPr="005358BD">
        <w:rPr>
          <w:rFonts w:ascii="Times New Roman" w:hAnsi="Times New Roman" w:cs="Times New Roman"/>
          <w:sz w:val="24"/>
          <w:szCs w:val="24"/>
        </w:rPr>
        <w:t>beszerzés</w:t>
      </w:r>
      <w:r w:rsidR="0071627A" w:rsidRPr="005358BD">
        <w:rPr>
          <w:rFonts w:ascii="Times New Roman" w:hAnsi="Times New Roman" w:cs="Times New Roman"/>
          <w:sz w:val="24"/>
          <w:szCs w:val="24"/>
        </w:rPr>
        <w:t>ek</w:t>
      </w:r>
      <w:r w:rsidR="004F624A" w:rsidRPr="005358BD">
        <w:rPr>
          <w:rFonts w:ascii="Times New Roman" w:hAnsi="Times New Roman" w:cs="Times New Roman"/>
          <w:sz w:val="24"/>
          <w:szCs w:val="24"/>
        </w:rPr>
        <w:t xml:space="preserve">). </w:t>
      </w:r>
    </w:p>
    <w:p w14:paraId="45593EBD" w14:textId="77777777" w:rsidR="004F624A" w:rsidRPr="005358BD" w:rsidRDefault="005732C4" w:rsidP="002428CF">
      <w:pPr>
        <w:spacing w:line="240" w:lineRule="auto"/>
        <w:rPr>
          <w:rFonts w:ascii="Times New Roman" w:hAnsi="Times New Roman" w:cs="Times New Roman"/>
          <w:b/>
          <w:sz w:val="24"/>
          <w:szCs w:val="24"/>
        </w:rPr>
      </w:pPr>
      <w:r w:rsidRPr="005358BD">
        <w:rPr>
          <w:rFonts w:ascii="Times New Roman" w:hAnsi="Times New Roman" w:cs="Times New Roman"/>
          <w:b/>
          <w:sz w:val="24"/>
          <w:szCs w:val="24"/>
        </w:rPr>
        <w:t>2. A Szabályzat személyi hatálya, az</w:t>
      </w:r>
      <w:r w:rsidR="004F624A" w:rsidRPr="005358BD">
        <w:rPr>
          <w:rFonts w:ascii="Times New Roman" w:hAnsi="Times New Roman" w:cs="Times New Roman"/>
          <w:b/>
          <w:sz w:val="24"/>
          <w:szCs w:val="24"/>
        </w:rPr>
        <w:t xml:space="preserve"> eljárás résztvevői: </w:t>
      </w:r>
    </w:p>
    <w:p w14:paraId="0BC8BC18" w14:textId="7621EEEC" w:rsidR="004F624A" w:rsidRPr="005358BD" w:rsidRDefault="004F624A" w:rsidP="002428CF">
      <w:pPr>
        <w:spacing w:line="240" w:lineRule="auto"/>
        <w:jc w:val="both"/>
        <w:rPr>
          <w:rFonts w:ascii="Times New Roman" w:hAnsi="Times New Roman" w:cs="Times New Roman"/>
          <w:sz w:val="24"/>
          <w:szCs w:val="24"/>
        </w:rPr>
      </w:pPr>
      <w:r w:rsidRPr="005358BD">
        <w:rPr>
          <w:rFonts w:ascii="Times New Roman" w:hAnsi="Times New Roman" w:cs="Times New Roman"/>
          <w:sz w:val="24"/>
          <w:szCs w:val="24"/>
        </w:rPr>
        <w:t xml:space="preserve">2.1. Döntéshozó: </w:t>
      </w:r>
      <w:del w:id="10" w:author="Biharkeresztesi Közös Önkormányzati Hivatal" w:date="2024-03-13T12:00:00Z">
        <w:r w:rsidR="0085609C" w:rsidRPr="00F00442" w:rsidDel="00E375DA">
          <w:rPr>
            <w:rFonts w:ascii="Times New Roman" w:hAnsi="Times New Roman" w:cs="Times New Roman"/>
            <w:sz w:val="24"/>
            <w:szCs w:val="24"/>
          </w:rPr>
          <w:delText xml:space="preserve">Bojt </w:delText>
        </w:r>
      </w:del>
      <w:ins w:id="11" w:author="Biharkeresztesi Közös Önkormányzati Hivatal" w:date="2024-03-13T12:00:00Z">
        <w:r w:rsidR="00E375DA">
          <w:rPr>
            <w:rFonts w:ascii="Times New Roman" w:hAnsi="Times New Roman" w:cs="Times New Roman"/>
            <w:sz w:val="24"/>
            <w:szCs w:val="24"/>
          </w:rPr>
          <w:t>Ártánd</w:t>
        </w:r>
        <w:r w:rsidR="00E375DA" w:rsidRPr="00F00442">
          <w:rPr>
            <w:rFonts w:ascii="Times New Roman" w:hAnsi="Times New Roman" w:cs="Times New Roman"/>
            <w:sz w:val="24"/>
            <w:szCs w:val="24"/>
          </w:rPr>
          <w:t xml:space="preserve"> </w:t>
        </w:r>
      </w:ins>
      <w:r w:rsidR="0085609C" w:rsidRPr="00F00442">
        <w:rPr>
          <w:rFonts w:ascii="Times New Roman" w:hAnsi="Times New Roman" w:cs="Times New Roman"/>
          <w:sz w:val="24"/>
          <w:szCs w:val="24"/>
        </w:rPr>
        <w:t>Község Önkormányzata</w:t>
      </w:r>
      <w:r w:rsidR="00590F1B" w:rsidRPr="00F00442">
        <w:rPr>
          <w:rFonts w:ascii="Times New Roman" w:hAnsi="Times New Roman" w:cs="Times New Roman"/>
          <w:sz w:val="24"/>
          <w:szCs w:val="24"/>
        </w:rPr>
        <w:t xml:space="preserve"> </w:t>
      </w:r>
      <w:r w:rsidR="008F2EB2" w:rsidRPr="005358BD">
        <w:rPr>
          <w:rFonts w:ascii="Times New Roman" w:hAnsi="Times New Roman" w:cs="Times New Roman"/>
          <w:sz w:val="24"/>
          <w:szCs w:val="24"/>
        </w:rPr>
        <w:t>Képviselő-testület</w:t>
      </w:r>
      <w:r w:rsidR="00AB2677" w:rsidRPr="005358BD">
        <w:rPr>
          <w:rFonts w:ascii="Times New Roman" w:hAnsi="Times New Roman" w:cs="Times New Roman"/>
          <w:sz w:val="24"/>
          <w:szCs w:val="24"/>
        </w:rPr>
        <w:t>e (továbbiakban: Képviselő-testület)</w:t>
      </w:r>
      <w:r w:rsidR="00015661" w:rsidRPr="005358BD">
        <w:rPr>
          <w:rFonts w:ascii="Times New Roman" w:hAnsi="Times New Roman" w:cs="Times New Roman"/>
          <w:sz w:val="24"/>
          <w:szCs w:val="24"/>
        </w:rPr>
        <w:t xml:space="preserve"> vagy a Polgármestere</w:t>
      </w:r>
      <w:r w:rsidRPr="005358BD">
        <w:rPr>
          <w:rFonts w:ascii="Times New Roman" w:hAnsi="Times New Roman" w:cs="Times New Roman"/>
          <w:sz w:val="24"/>
          <w:szCs w:val="24"/>
        </w:rPr>
        <w:t>.</w:t>
      </w:r>
    </w:p>
    <w:p w14:paraId="2EE4999F" w14:textId="77777777" w:rsidR="004F624A" w:rsidRPr="005358BD" w:rsidRDefault="004F624A" w:rsidP="002428CF">
      <w:pPr>
        <w:spacing w:line="240" w:lineRule="auto"/>
        <w:jc w:val="both"/>
        <w:rPr>
          <w:rFonts w:ascii="Times New Roman" w:hAnsi="Times New Roman" w:cs="Times New Roman"/>
          <w:sz w:val="24"/>
          <w:szCs w:val="24"/>
        </w:rPr>
      </w:pPr>
      <w:r w:rsidRPr="005358BD">
        <w:rPr>
          <w:rFonts w:ascii="Times New Roman" w:hAnsi="Times New Roman" w:cs="Times New Roman"/>
          <w:sz w:val="24"/>
          <w:szCs w:val="24"/>
        </w:rPr>
        <w:t xml:space="preserve">2.2. A közbeszerzési eljárás előkészítője és lefolytatója: </w:t>
      </w:r>
      <w:r w:rsidR="00AB2677" w:rsidRPr="005358BD">
        <w:rPr>
          <w:rFonts w:ascii="Times New Roman" w:hAnsi="Times New Roman" w:cs="Times New Roman"/>
          <w:sz w:val="24"/>
          <w:szCs w:val="24"/>
        </w:rPr>
        <w:t xml:space="preserve">a Polgármester előterjesztése alapján a </w:t>
      </w:r>
      <w:r w:rsidR="008F2EB2" w:rsidRPr="005358BD">
        <w:rPr>
          <w:rFonts w:ascii="Times New Roman" w:hAnsi="Times New Roman" w:cs="Times New Roman"/>
          <w:sz w:val="24"/>
          <w:szCs w:val="24"/>
        </w:rPr>
        <w:t>Képviselő-testület</w:t>
      </w:r>
      <w:r w:rsidR="00DE6931" w:rsidRPr="005358BD">
        <w:rPr>
          <w:rFonts w:ascii="Times New Roman" w:hAnsi="Times New Roman" w:cs="Times New Roman"/>
          <w:sz w:val="24"/>
          <w:szCs w:val="24"/>
        </w:rPr>
        <w:t xml:space="preserve">, </w:t>
      </w:r>
      <w:r w:rsidRPr="005358BD">
        <w:rPr>
          <w:rFonts w:ascii="Times New Roman" w:hAnsi="Times New Roman" w:cs="Times New Roman"/>
          <w:sz w:val="24"/>
          <w:szCs w:val="24"/>
        </w:rPr>
        <w:t xml:space="preserve">valamint a Bíráló Bizottság. </w:t>
      </w:r>
    </w:p>
    <w:p w14:paraId="12E62562" w14:textId="77777777" w:rsidR="004F624A" w:rsidRPr="005358BD" w:rsidRDefault="00D505C2" w:rsidP="002428CF">
      <w:pPr>
        <w:spacing w:line="240" w:lineRule="auto"/>
        <w:jc w:val="both"/>
        <w:rPr>
          <w:rFonts w:ascii="Times New Roman" w:hAnsi="Times New Roman" w:cs="Times New Roman"/>
          <w:sz w:val="24"/>
          <w:szCs w:val="24"/>
        </w:rPr>
      </w:pPr>
      <w:r w:rsidRPr="005358BD">
        <w:rPr>
          <w:rFonts w:ascii="Times New Roman" w:hAnsi="Times New Roman" w:cs="Times New Roman"/>
          <w:sz w:val="24"/>
          <w:szCs w:val="24"/>
        </w:rPr>
        <w:t>2.</w:t>
      </w:r>
      <w:r w:rsidR="005732C4" w:rsidRPr="005358BD">
        <w:rPr>
          <w:rFonts w:ascii="Times New Roman" w:hAnsi="Times New Roman" w:cs="Times New Roman"/>
          <w:sz w:val="24"/>
          <w:szCs w:val="24"/>
        </w:rPr>
        <w:t>3</w:t>
      </w:r>
      <w:r w:rsidR="004F624A" w:rsidRPr="005358BD">
        <w:rPr>
          <w:rFonts w:ascii="Times New Roman" w:hAnsi="Times New Roman" w:cs="Times New Roman"/>
          <w:sz w:val="24"/>
          <w:szCs w:val="24"/>
        </w:rPr>
        <w:t>. Közreműködő: a Kbt.-ben meghatározott esetekben a közbeszerzési eljárások előkészítésében és lefolytatásában egyes jogok gyakorlására és kötelezettségek teljesítésére bevont más külső személy vagy szervezet</w:t>
      </w:r>
      <w:r w:rsidR="005435DF" w:rsidRPr="005358BD">
        <w:rPr>
          <w:rFonts w:ascii="Times New Roman" w:hAnsi="Times New Roman" w:cs="Times New Roman"/>
          <w:sz w:val="24"/>
          <w:szCs w:val="24"/>
        </w:rPr>
        <w:t>, beleértve a felelős akkreditált</w:t>
      </w:r>
      <w:r w:rsidR="00C95041" w:rsidRPr="005358BD">
        <w:rPr>
          <w:rFonts w:ascii="Times New Roman" w:hAnsi="Times New Roman" w:cs="Times New Roman"/>
          <w:sz w:val="24"/>
          <w:szCs w:val="24"/>
        </w:rPr>
        <w:t xml:space="preserve"> közbeszerzési szak</w:t>
      </w:r>
      <w:r w:rsidR="005435DF" w:rsidRPr="005358BD">
        <w:rPr>
          <w:rFonts w:ascii="Times New Roman" w:hAnsi="Times New Roman" w:cs="Times New Roman"/>
          <w:sz w:val="24"/>
          <w:szCs w:val="24"/>
        </w:rPr>
        <w:t>tanácsadót is</w:t>
      </w:r>
      <w:r w:rsidR="004F624A" w:rsidRPr="005358BD">
        <w:rPr>
          <w:rFonts w:ascii="Times New Roman" w:hAnsi="Times New Roman" w:cs="Times New Roman"/>
          <w:sz w:val="24"/>
          <w:szCs w:val="24"/>
        </w:rPr>
        <w:t>.</w:t>
      </w:r>
    </w:p>
    <w:p w14:paraId="5FB90A71" w14:textId="77777777" w:rsidR="0037114C" w:rsidRPr="001C6D3F" w:rsidRDefault="0037114C" w:rsidP="0037114C">
      <w:pPr>
        <w:spacing w:line="240" w:lineRule="auto"/>
        <w:jc w:val="both"/>
        <w:rPr>
          <w:ins w:id="12" w:author="user" w:date="2023-09-11T13:50:00Z"/>
          <w:rFonts w:ascii="Times New Roman" w:hAnsi="Times New Roman" w:cs="Times New Roman"/>
          <w:iCs/>
          <w:sz w:val="24"/>
          <w:szCs w:val="24"/>
        </w:rPr>
      </w:pPr>
      <w:ins w:id="13" w:author="user" w:date="2023-09-11T13:50:00Z">
        <w:r w:rsidRPr="001C6D3F">
          <w:rPr>
            <w:rFonts w:ascii="Times New Roman" w:hAnsi="Times New Roman" w:cs="Times New Roman"/>
            <w:iCs/>
            <w:sz w:val="24"/>
            <w:szCs w:val="24"/>
          </w:rPr>
          <w:t>2.4. Az eljárás előkészítésében részt vevők, a döntéshozók és a Bírálóbizottság tagjai titoktartási és összeférhetetlenségi, továbbá érdekeltségi nyilatkozatot tesznek (4. és 5. sz. melléklet). A Bírálóbizottság tagjai közül nem fogadhatja el a megbízást az, akivel szemben a Kbt. 25. §-</w:t>
        </w:r>
        <w:proofErr w:type="spellStart"/>
        <w:r w:rsidRPr="001C6D3F">
          <w:rPr>
            <w:rFonts w:ascii="Times New Roman" w:hAnsi="Times New Roman" w:cs="Times New Roman"/>
            <w:iCs/>
            <w:sz w:val="24"/>
            <w:szCs w:val="24"/>
          </w:rPr>
          <w:t>ában</w:t>
        </w:r>
        <w:proofErr w:type="spellEnd"/>
        <w:r w:rsidRPr="001C6D3F">
          <w:rPr>
            <w:rFonts w:ascii="Times New Roman" w:hAnsi="Times New Roman" w:cs="Times New Roman"/>
            <w:iCs/>
            <w:sz w:val="24"/>
            <w:szCs w:val="24"/>
          </w:rPr>
          <w:t xml:space="preserve"> megfogalmazott összeférhetetlenség fennáll. Ha az eljárás során merül fel az összeférhetetlenség, erről a Jegyzőt haladéktalanul tájékoztatnia kell, s megbízását vissza kell adni. Pótlásáról a Jegyző javaslata alapján a Polgármester dönt. Az új tag a megbízás elfogadásakor tesz összeférhetetlenségi és titoktartási, továbbá érdekeltségi nyilatkozatot. </w:t>
        </w:r>
      </w:ins>
    </w:p>
    <w:p w14:paraId="58D28111" w14:textId="77777777" w:rsidR="0037114C" w:rsidRPr="001C6D3F" w:rsidRDefault="0037114C" w:rsidP="0037114C">
      <w:pPr>
        <w:spacing w:line="240" w:lineRule="auto"/>
        <w:jc w:val="both"/>
        <w:rPr>
          <w:ins w:id="14" w:author="user" w:date="2023-09-11T13:50:00Z"/>
          <w:rFonts w:ascii="Times New Roman" w:hAnsi="Times New Roman" w:cs="Times New Roman"/>
          <w:iCs/>
          <w:sz w:val="24"/>
          <w:szCs w:val="24"/>
        </w:rPr>
      </w:pPr>
      <w:ins w:id="15" w:author="user" w:date="2023-09-11T13:50:00Z">
        <w:r w:rsidRPr="001C6D3F">
          <w:rPr>
            <w:rFonts w:ascii="Times New Roman" w:hAnsi="Times New Roman" w:cs="Times New Roman"/>
            <w:iCs/>
            <w:sz w:val="24"/>
            <w:szCs w:val="24"/>
          </w:rPr>
          <w:t xml:space="preserve">2.5. Az összeférhetetlenséget a Kbt. 25. § szerint kell vizsgálni. Különös tekintettel a következő bekezdésekre: A Kbt. 25. § (2) bekezdés szerinti cselekmények vagy bármely más forrásból származó információ alapján felmerül az összeférhetetlenség kockázata, az ajánlatkérő köteles megvizsgálni az összeférhetetlenség fennállását. A Kbt. 25. § (3) bekezdése az ajánlatkérő tudomására jutott információk körét nem korlátozza a hiteles vagy közhiteles információk körére, sőt kiterjesztően értelmezi, hiszen bármely forrásból származó, valamely eljárásban, annak előkészítésében részt vevő szereplő összeférhetetlenségére vonatkozó információ az ajánlatkérő vizsgálati kötelezettségét vonja maga után. A Kbt. 25. § (4) bekezdése alapján, az ajánlatkérő részéről az eljárással vagy annak előkészítésével kapcsolatos tevékenységbe bevont vagy az eljárás eredményét befolyásolni képes személy összeférhetetlen, ha közvetve vagy közvetlenül olyan pénzügyi, gazdasági vagy egyéb személyes érdekeltséggel rendelkezik, amely úgy tekinthető, hogy befolyásolja funkcióinak pártatlan és tárgyilagos gyakorlását. A </w:t>
        </w:r>
        <w:r w:rsidRPr="001C6D3F">
          <w:rPr>
            <w:rFonts w:ascii="Times New Roman" w:hAnsi="Times New Roman" w:cs="Times New Roman"/>
            <w:iCs/>
            <w:sz w:val="24"/>
            <w:szCs w:val="24"/>
          </w:rPr>
          <w:lastRenderedPageBreak/>
          <w:t>Kbt. 25. § (7) bekezdése alapján minden esetben kötelezettsége Ajánlatkérőnek az összeférhetetlenség felmerülése esetén az adott helyzetet kivizsgálni, ennek a vizsgálatnak – többek között – arra is ki kell terjednie, hogy az összeférhetetlenség az adott közbeszerzési eljárás tekintetében hogyan érintette a verseny tisztasága és az egyenlő bánásmód elveinek érvényesülését.</w:t>
        </w:r>
      </w:ins>
    </w:p>
    <w:p w14:paraId="1EAE5839" w14:textId="77777777" w:rsidR="0037114C" w:rsidRPr="001C6D3F" w:rsidRDefault="0037114C" w:rsidP="0037114C">
      <w:pPr>
        <w:spacing w:line="240" w:lineRule="auto"/>
        <w:jc w:val="both"/>
        <w:rPr>
          <w:ins w:id="16" w:author="user" w:date="2023-09-11T13:50:00Z"/>
          <w:rFonts w:ascii="Times New Roman" w:hAnsi="Times New Roman" w:cs="Times New Roman"/>
          <w:iCs/>
          <w:sz w:val="24"/>
          <w:szCs w:val="24"/>
        </w:rPr>
      </w:pPr>
    </w:p>
    <w:p w14:paraId="217B3D87" w14:textId="77777777" w:rsidR="0037114C" w:rsidRPr="001C6D3F" w:rsidRDefault="0037114C" w:rsidP="0037114C">
      <w:pPr>
        <w:spacing w:line="240" w:lineRule="auto"/>
        <w:jc w:val="both"/>
        <w:rPr>
          <w:ins w:id="17" w:author="user" w:date="2023-09-11T13:50:00Z"/>
          <w:rFonts w:ascii="Times New Roman" w:hAnsi="Times New Roman" w:cs="Times New Roman"/>
          <w:iCs/>
          <w:sz w:val="24"/>
          <w:szCs w:val="24"/>
        </w:rPr>
      </w:pPr>
      <w:ins w:id="18" w:author="user" w:date="2023-09-11T13:50:00Z">
        <w:r w:rsidRPr="001C6D3F">
          <w:rPr>
            <w:rFonts w:ascii="Times New Roman" w:hAnsi="Times New Roman" w:cs="Times New Roman"/>
            <w:iCs/>
            <w:sz w:val="24"/>
            <w:szCs w:val="24"/>
          </w:rPr>
          <w:t>2.6. Az összeférhetetlenség tényét haladéktalanul be kell jelenteni a Jegyző felé írásos dokumentum formájában, melynek tartalmaznia kell az alábbiakat:</w:t>
        </w:r>
      </w:ins>
    </w:p>
    <w:p w14:paraId="0FF42E13" w14:textId="77777777" w:rsidR="0037114C" w:rsidRPr="001C6D3F" w:rsidRDefault="0037114C" w:rsidP="0037114C">
      <w:pPr>
        <w:spacing w:line="240" w:lineRule="auto"/>
        <w:jc w:val="both"/>
        <w:rPr>
          <w:ins w:id="19" w:author="user" w:date="2023-09-11T13:50:00Z"/>
          <w:rFonts w:ascii="Times New Roman" w:hAnsi="Times New Roman" w:cs="Times New Roman"/>
          <w:iCs/>
          <w:sz w:val="24"/>
          <w:szCs w:val="24"/>
        </w:rPr>
      </w:pPr>
      <w:ins w:id="20" w:author="user" w:date="2023-09-11T13:50:00Z">
        <w:r w:rsidRPr="001C6D3F">
          <w:rPr>
            <w:rFonts w:ascii="Times New Roman" w:hAnsi="Times New Roman" w:cs="Times New Roman"/>
            <w:iCs/>
            <w:sz w:val="24"/>
            <w:szCs w:val="24"/>
          </w:rPr>
          <w:t>-</w:t>
        </w:r>
        <w:r w:rsidRPr="001C6D3F">
          <w:rPr>
            <w:rFonts w:ascii="Times New Roman" w:hAnsi="Times New Roman" w:cs="Times New Roman"/>
            <w:iCs/>
            <w:sz w:val="24"/>
            <w:szCs w:val="24"/>
          </w:rPr>
          <w:tab/>
          <w:t>az összeférhetetlenség tényét,</w:t>
        </w:r>
      </w:ins>
    </w:p>
    <w:p w14:paraId="25985410" w14:textId="77777777" w:rsidR="0037114C" w:rsidRPr="001C6D3F" w:rsidRDefault="0037114C" w:rsidP="0037114C">
      <w:pPr>
        <w:spacing w:line="240" w:lineRule="auto"/>
        <w:jc w:val="both"/>
        <w:rPr>
          <w:ins w:id="21" w:author="user" w:date="2023-09-11T13:50:00Z"/>
          <w:rFonts w:ascii="Times New Roman" w:hAnsi="Times New Roman" w:cs="Times New Roman"/>
          <w:iCs/>
          <w:sz w:val="24"/>
          <w:szCs w:val="24"/>
        </w:rPr>
      </w:pPr>
      <w:ins w:id="22" w:author="user" w:date="2023-09-11T13:50:00Z">
        <w:r w:rsidRPr="001C6D3F">
          <w:rPr>
            <w:rFonts w:ascii="Times New Roman" w:hAnsi="Times New Roman" w:cs="Times New Roman"/>
            <w:iCs/>
            <w:sz w:val="24"/>
            <w:szCs w:val="24"/>
          </w:rPr>
          <w:t>-</w:t>
        </w:r>
        <w:r w:rsidRPr="001C6D3F">
          <w:rPr>
            <w:rFonts w:ascii="Times New Roman" w:hAnsi="Times New Roman" w:cs="Times New Roman"/>
            <w:iCs/>
            <w:sz w:val="24"/>
            <w:szCs w:val="24"/>
          </w:rPr>
          <w:tab/>
          <w:t>a tudomásra jutás időpontját,</w:t>
        </w:r>
      </w:ins>
    </w:p>
    <w:p w14:paraId="5FDDB663" w14:textId="77777777" w:rsidR="0037114C" w:rsidRPr="001C6D3F" w:rsidRDefault="0037114C" w:rsidP="0037114C">
      <w:pPr>
        <w:spacing w:line="240" w:lineRule="auto"/>
        <w:jc w:val="both"/>
        <w:rPr>
          <w:ins w:id="23" w:author="user" w:date="2023-09-11T13:50:00Z"/>
          <w:rFonts w:ascii="Times New Roman" w:hAnsi="Times New Roman" w:cs="Times New Roman"/>
          <w:iCs/>
          <w:sz w:val="24"/>
          <w:szCs w:val="24"/>
        </w:rPr>
      </w:pPr>
      <w:ins w:id="24" w:author="user" w:date="2023-09-11T13:50:00Z">
        <w:r w:rsidRPr="001C6D3F">
          <w:rPr>
            <w:rFonts w:ascii="Times New Roman" w:hAnsi="Times New Roman" w:cs="Times New Roman"/>
            <w:iCs/>
            <w:sz w:val="24"/>
            <w:szCs w:val="24"/>
          </w:rPr>
          <w:t>-</w:t>
        </w:r>
        <w:r w:rsidRPr="001C6D3F">
          <w:rPr>
            <w:rFonts w:ascii="Times New Roman" w:hAnsi="Times New Roman" w:cs="Times New Roman"/>
            <w:iCs/>
            <w:sz w:val="24"/>
            <w:szCs w:val="24"/>
          </w:rPr>
          <w:tab/>
          <w:t xml:space="preserve">a kialakult összeférhetetlenségi helyzetet, </w:t>
        </w:r>
      </w:ins>
    </w:p>
    <w:p w14:paraId="57AAE63B" w14:textId="77777777" w:rsidR="0037114C" w:rsidRPr="001C6D3F" w:rsidRDefault="0037114C" w:rsidP="0037114C">
      <w:pPr>
        <w:spacing w:line="240" w:lineRule="auto"/>
        <w:jc w:val="both"/>
        <w:rPr>
          <w:ins w:id="25" w:author="user" w:date="2023-09-11T13:50:00Z"/>
          <w:rFonts w:ascii="Times New Roman" w:hAnsi="Times New Roman" w:cs="Times New Roman"/>
          <w:iCs/>
          <w:sz w:val="24"/>
          <w:szCs w:val="24"/>
        </w:rPr>
      </w:pPr>
      <w:ins w:id="26" w:author="user" w:date="2023-09-11T13:50:00Z">
        <w:r w:rsidRPr="001C6D3F">
          <w:rPr>
            <w:rFonts w:ascii="Times New Roman" w:hAnsi="Times New Roman" w:cs="Times New Roman"/>
            <w:iCs/>
            <w:sz w:val="24"/>
            <w:szCs w:val="24"/>
          </w:rPr>
          <w:t>-</w:t>
        </w:r>
        <w:r w:rsidRPr="001C6D3F">
          <w:rPr>
            <w:rFonts w:ascii="Times New Roman" w:hAnsi="Times New Roman" w:cs="Times New Roman"/>
            <w:iCs/>
            <w:sz w:val="24"/>
            <w:szCs w:val="24"/>
          </w:rPr>
          <w:tab/>
          <w:t>részletes leírását annak, hogy hogyan befolyásolta ez a közbeszerzési eljáráshoz kapcsolódó cselekedeteit.</w:t>
        </w:r>
      </w:ins>
    </w:p>
    <w:p w14:paraId="524F3F59" w14:textId="77777777" w:rsidR="0037114C" w:rsidRPr="001C6D3F" w:rsidRDefault="0037114C" w:rsidP="0037114C">
      <w:pPr>
        <w:spacing w:line="240" w:lineRule="auto"/>
        <w:jc w:val="both"/>
        <w:rPr>
          <w:ins w:id="27" w:author="user" w:date="2023-09-11T13:50:00Z"/>
          <w:rFonts w:ascii="Times New Roman" w:hAnsi="Times New Roman" w:cs="Times New Roman"/>
          <w:iCs/>
          <w:sz w:val="24"/>
          <w:szCs w:val="24"/>
        </w:rPr>
      </w:pPr>
    </w:p>
    <w:p w14:paraId="453E11F9" w14:textId="77777777" w:rsidR="0037114C" w:rsidRPr="001C6D3F" w:rsidRDefault="0037114C" w:rsidP="0037114C">
      <w:pPr>
        <w:spacing w:line="240" w:lineRule="auto"/>
        <w:jc w:val="both"/>
        <w:rPr>
          <w:ins w:id="28" w:author="user" w:date="2023-09-11T13:50:00Z"/>
          <w:rFonts w:ascii="Times New Roman" w:hAnsi="Times New Roman" w:cs="Times New Roman"/>
          <w:iCs/>
          <w:sz w:val="24"/>
          <w:szCs w:val="24"/>
        </w:rPr>
      </w:pPr>
      <w:ins w:id="29" w:author="user" w:date="2023-09-11T13:50:00Z">
        <w:r w:rsidRPr="001C6D3F">
          <w:rPr>
            <w:rFonts w:ascii="Times New Roman" w:hAnsi="Times New Roman" w:cs="Times New Roman"/>
            <w:iCs/>
            <w:sz w:val="24"/>
            <w:szCs w:val="24"/>
          </w:rPr>
          <w:t>2.7.</w:t>
        </w:r>
        <w:r w:rsidRPr="001C6D3F">
          <w:rPr>
            <w:rFonts w:ascii="Times New Roman" w:hAnsi="Times New Roman" w:cs="Times New Roman"/>
            <w:iCs/>
            <w:sz w:val="24"/>
            <w:szCs w:val="24"/>
          </w:rPr>
          <w:tab/>
          <w:t>Az összeférhetetlenség bejelentését követően a Jegyző haladéktalanul gondoskodik az érintett személy meghallgatásáról, majd a tevékenységének felfüggesztéséről a helyzet tisztázásáig, amennyiben szükséges intézkedik a helyettesítéséről és gondoskodik a további bírálati cselekmények szüneteltetéséről a kivizsgálás idejére a Kbt. 70.§-</w:t>
        </w:r>
        <w:proofErr w:type="spellStart"/>
        <w:r w:rsidRPr="001C6D3F">
          <w:rPr>
            <w:rFonts w:ascii="Times New Roman" w:hAnsi="Times New Roman" w:cs="Times New Roman"/>
            <w:iCs/>
            <w:sz w:val="24"/>
            <w:szCs w:val="24"/>
          </w:rPr>
          <w:t>nak</w:t>
        </w:r>
        <w:proofErr w:type="spellEnd"/>
        <w:r w:rsidRPr="001C6D3F">
          <w:rPr>
            <w:rFonts w:ascii="Times New Roman" w:hAnsi="Times New Roman" w:cs="Times New Roman"/>
            <w:iCs/>
            <w:sz w:val="24"/>
            <w:szCs w:val="24"/>
          </w:rPr>
          <w:t xml:space="preserve"> megsértése nélkül. Ha a Jegyző szükségesnek ítéli meg a Bíráló Bizottság tagjait és az eljárásba bevont további személyeket haladéktalanul meghallgathatja és ellenőrizheti. Célja, hogy feltárja a közbeszerzési eljárás folyamataiban milyen további információhoz juthatott hozzá az érintett személy és harmadik személyt milyen tisztességtelen versenyelőnyhöz juttathatott.</w:t>
        </w:r>
      </w:ins>
    </w:p>
    <w:p w14:paraId="794452B9" w14:textId="77777777" w:rsidR="0037114C" w:rsidRPr="001C6D3F" w:rsidRDefault="0037114C" w:rsidP="0037114C">
      <w:pPr>
        <w:spacing w:line="240" w:lineRule="auto"/>
        <w:jc w:val="both"/>
        <w:rPr>
          <w:ins w:id="30" w:author="user" w:date="2023-09-11T13:50:00Z"/>
          <w:rFonts w:ascii="Times New Roman" w:hAnsi="Times New Roman" w:cs="Times New Roman"/>
          <w:iCs/>
          <w:sz w:val="24"/>
          <w:szCs w:val="24"/>
        </w:rPr>
      </w:pPr>
      <w:ins w:id="31" w:author="user" w:date="2023-09-11T13:50:00Z">
        <w:r w:rsidRPr="001C6D3F">
          <w:rPr>
            <w:rFonts w:ascii="Times New Roman" w:hAnsi="Times New Roman" w:cs="Times New Roman"/>
            <w:iCs/>
            <w:sz w:val="24"/>
            <w:szCs w:val="24"/>
          </w:rPr>
          <w:tab/>
        </w:r>
      </w:ins>
    </w:p>
    <w:p w14:paraId="4D26782B" w14:textId="77777777" w:rsidR="0037114C" w:rsidRPr="001C6D3F" w:rsidRDefault="0037114C" w:rsidP="0037114C">
      <w:pPr>
        <w:spacing w:line="240" w:lineRule="auto"/>
        <w:jc w:val="both"/>
        <w:rPr>
          <w:ins w:id="32" w:author="user" w:date="2023-09-11T13:50:00Z"/>
          <w:rFonts w:ascii="Times New Roman" w:hAnsi="Times New Roman" w:cs="Times New Roman"/>
          <w:iCs/>
          <w:sz w:val="24"/>
          <w:szCs w:val="24"/>
        </w:rPr>
      </w:pPr>
      <w:ins w:id="33" w:author="user" w:date="2023-09-11T13:50:00Z">
        <w:r w:rsidRPr="001C6D3F">
          <w:rPr>
            <w:rFonts w:ascii="Times New Roman" w:hAnsi="Times New Roman" w:cs="Times New Roman"/>
            <w:iCs/>
            <w:sz w:val="24"/>
            <w:szCs w:val="24"/>
          </w:rPr>
          <w:t>2.8.</w:t>
        </w:r>
        <w:r w:rsidRPr="001C6D3F">
          <w:rPr>
            <w:rFonts w:ascii="Times New Roman" w:hAnsi="Times New Roman" w:cs="Times New Roman"/>
            <w:iCs/>
            <w:sz w:val="24"/>
            <w:szCs w:val="24"/>
          </w:rPr>
          <w:tab/>
          <w:t>Az ajánlatkérő a rendelkezésére álló lehetőségekhez képest mindent megtesz annak érdekében, hogy a döntéshez szükséges információk birtokába kerüljön —különösen az uniós támogatásból megvalósuló közbeszerzési eljárások esetén — és amennyiben ajánlatkérőnek bármilyen információ tudomására jut az eljárásban résztvevők összeférhetetlenségére vonatkozóan, a szükséges intézkedéseket megteszi és a rendelkezésre álló információkat a nyilvános adatforrásokkal összeveti.</w:t>
        </w:r>
      </w:ins>
    </w:p>
    <w:p w14:paraId="57DCF84A" w14:textId="77777777" w:rsidR="0037114C" w:rsidRPr="001C6D3F" w:rsidRDefault="0037114C" w:rsidP="0037114C">
      <w:pPr>
        <w:spacing w:line="240" w:lineRule="auto"/>
        <w:jc w:val="both"/>
        <w:rPr>
          <w:ins w:id="34" w:author="user" w:date="2023-09-11T13:50:00Z"/>
          <w:rFonts w:ascii="Times New Roman" w:hAnsi="Times New Roman" w:cs="Times New Roman"/>
          <w:iCs/>
          <w:sz w:val="24"/>
          <w:szCs w:val="24"/>
        </w:rPr>
      </w:pPr>
      <w:ins w:id="35" w:author="user" w:date="2023-09-11T13:50:00Z">
        <w:r w:rsidRPr="001C6D3F">
          <w:rPr>
            <w:rFonts w:ascii="Times New Roman" w:hAnsi="Times New Roman" w:cs="Times New Roman"/>
            <w:iCs/>
            <w:sz w:val="24"/>
            <w:szCs w:val="24"/>
          </w:rPr>
          <w:tab/>
        </w:r>
      </w:ins>
    </w:p>
    <w:p w14:paraId="532E1396" w14:textId="77777777" w:rsidR="0037114C" w:rsidRPr="001C6D3F" w:rsidRDefault="0037114C" w:rsidP="0037114C">
      <w:pPr>
        <w:suppressAutoHyphens/>
        <w:overflowPunct w:val="0"/>
        <w:autoSpaceDE w:val="0"/>
        <w:spacing w:after="0" w:line="240" w:lineRule="auto"/>
        <w:jc w:val="both"/>
        <w:textAlignment w:val="baseline"/>
        <w:rPr>
          <w:ins w:id="36" w:author="user" w:date="2023-09-11T13:50:00Z"/>
          <w:rFonts w:ascii="Times New Roman" w:hAnsi="Times New Roman" w:cs="Times New Roman"/>
          <w:iCs/>
          <w:sz w:val="24"/>
          <w:szCs w:val="24"/>
        </w:rPr>
      </w:pPr>
      <w:ins w:id="37" w:author="user" w:date="2023-09-11T13:50:00Z">
        <w:r w:rsidRPr="001C6D3F">
          <w:rPr>
            <w:rFonts w:ascii="Times New Roman" w:hAnsi="Times New Roman" w:cs="Times New Roman"/>
            <w:iCs/>
            <w:sz w:val="24"/>
            <w:szCs w:val="24"/>
          </w:rPr>
          <w:t>2.9.</w:t>
        </w:r>
        <w:r w:rsidRPr="001C6D3F">
          <w:rPr>
            <w:rFonts w:ascii="Times New Roman" w:hAnsi="Times New Roman" w:cs="Times New Roman"/>
            <w:iCs/>
            <w:sz w:val="24"/>
            <w:szCs w:val="24"/>
          </w:rPr>
          <w:tab/>
          <w:t xml:space="preserve"> Az Ajánlatkérő kötelezettséget vállal az összeférhetetlenségi nyilatkozatok írásban történő bekérésére, megőrzésére, továbbá az összeférhetetlenségi nyilatkozatok nyilvántartására, illetve az összeférhetetlenségi információk felderítése érdekében tett ajánlatkérői cselekményeinek dokumentálására is. Ezen dokumentumok megőrzési ideje három év. Ugyanezen dokumentálási kötelezettség vonatkozik az érdekeltségi nyilatkozatokra is.</w:t>
        </w:r>
      </w:ins>
    </w:p>
    <w:p w14:paraId="2234D20E" w14:textId="29B24021" w:rsidR="00DE6931" w:rsidRPr="005358BD" w:rsidRDefault="0037114C" w:rsidP="0037114C">
      <w:pPr>
        <w:spacing w:line="240" w:lineRule="auto"/>
        <w:jc w:val="both"/>
        <w:rPr>
          <w:rFonts w:ascii="Times New Roman" w:hAnsi="Times New Roman" w:cs="Times New Roman"/>
          <w:iCs/>
          <w:sz w:val="24"/>
          <w:szCs w:val="24"/>
        </w:rPr>
      </w:pPr>
      <w:ins w:id="38" w:author="user" w:date="2023-09-11T13:50:00Z">
        <w:r w:rsidRPr="005358BD" w:rsidDel="0037114C">
          <w:rPr>
            <w:rFonts w:ascii="Times New Roman" w:hAnsi="Times New Roman" w:cs="Times New Roman"/>
            <w:iCs/>
            <w:sz w:val="24"/>
            <w:szCs w:val="24"/>
          </w:rPr>
          <w:t xml:space="preserve"> </w:t>
        </w:r>
      </w:ins>
      <w:del w:id="39" w:author="user" w:date="2023-09-11T13:50:00Z">
        <w:r w:rsidR="00D505C2" w:rsidRPr="00917A99" w:rsidDel="0037114C">
          <w:rPr>
            <w:rFonts w:ascii="Times New Roman" w:hAnsi="Times New Roman" w:cs="Times New Roman"/>
            <w:iCs/>
            <w:sz w:val="24"/>
            <w:szCs w:val="24"/>
          </w:rPr>
          <w:delText>Az ajánlatkérő nevében eljáró, az eljárásba bevont, vagy a döntéshozó személy/eknek írásban nyilatkozniuk kell arról, hogy személyükben nem állnak fenn a Kbt. 25. §-a szerinti összeférhetetlenségi okok</w:delText>
        </w:r>
        <w:r w:rsidR="00237883" w:rsidRPr="00917A99" w:rsidDel="0037114C">
          <w:rPr>
            <w:rFonts w:ascii="Times New Roman" w:hAnsi="Times New Roman" w:cs="Times New Roman"/>
            <w:iCs/>
            <w:sz w:val="24"/>
            <w:szCs w:val="24"/>
          </w:rPr>
          <w:delText xml:space="preserve"> </w:delText>
        </w:r>
      </w:del>
      <w:r w:rsidR="00237883" w:rsidRPr="00917A99">
        <w:rPr>
          <w:rFonts w:ascii="Times New Roman" w:hAnsi="Times New Roman" w:cs="Times New Roman"/>
          <w:iCs/>
          <w:sz w:val="24"/>
          <w:szCs w:val="24"/>
        </w:rPr>
        <w:t>(4-5.sz. melléklet szerinti minta)</w:t>
      </w:r>
      <w:r w:rsidR="00B3755C" w:rsidRPr="00917A99">
        <w:rPr>
          <w:rFonts w:ascii="Times New Roman" w:hAnsi="Times New Roman" w:cs="Times New Roman"/>
          <w:iCs/>
          <w:sz w:val="24"/>
          <w:szCs w:val="24"/>
        </w:rPr>
        <w:t>.</w:t>
      </w:r>
    </w:p>
    <w:p w14:paraId="5F6B386D" w14:textId="77777777" w:rsidR="00A83959" w:rsidRPr="005358BD" w:rsidRDefault="00A83959" w:rsidP="00A83959">
      <w:pPr>
        <w:suppressAutoHyphens/>
        <w:overflowPunct w:val="0"/>
        <w:autoSpaceDE w:val="0"/>
        <w:spacing w:after="0" w:line="240" w:lineRule="auto"/>
        <w:jc w:val="both"/>
        <w:textAlignment w:val="baseline"/>
        <w:rPr>
          <w:rFonts w:ascii="Times New Roman" w:hAnsi="Times New Roman" w:cs="Times New Roman"/>
          <w:sz w:val="24"/>
          <w:szCs w:val="24"/>
        </w:rPr>
      </w:pPr>
      <w:r w:rsidRPr="005358BD">
        <w:rPr>
          <w:rFonts w:ascii="Times New Roman" w:hAnsi="Times New Roman" w:cs="Times New Roman"/>
          <w:sz w:val="24"/>
          <w:szCs w:val="24"/>
        </w:rPr>
        <w:t xml:space="preserve">3. Az Ajánlatkérő által előkészített és lefolytatott közbeszerzési eljárásban: </w:t>
      </w:r>
    </w:p>
    <w:p w14:paraId="2F60A988" w14:textId="77777777" w:rsidR="002C1743" w:rsidRPr="005358BD" w:rsidRDefault="002C1743" w:rsidP="00A83959">
      <w:pPr>
        <w:spacing w:line="240" w:lineRule="auto"/>
        <w:jc w:val="both"/>
        <w:rPr>
          <w:rFonts w:ascii="Times New Roman" w:hAnsi="Times New Roman" w:cs="Times New Roman"/>
          <w:iCs/>
          <w:sz w:val="24"/>
          <w:szCs w:val="24"/>
        </w:rPr>
      </w:pPr>
    </w:p>
    <w:p w14:paraId="0852C811" w14:textId="411B04C3" w:rsidR="00A83959" w:rsidRPr="005358BD" w:rsidRDefault="00A83959" w:rsidP="00F94002">
      <w:pPr>
        <w:spacing w:line="240" w:lineRule="auto"/>
        <w:jc w:val="both"/>
        <w:rPr>
          <w:rFonts w:ascii="Times New Roman" w:hAnsi="Times New Roman" w:cs="Times New Roman"/>
          <w:bCs/>
          <w:iCs/>
          <w:spacing w:val="-5"/>
          <w:kern w:val="36"/>
          <w:sz w:val="24"/>
          <w:szCs w:val="24"/>
        </w:rPr>
      </w:pPr>
      <w:r w:rsidRPr="005358BD">
        <w:rPr>
          <w:rFonts w:ascii="Times New Roman" w:hAnsi="Times New Roman" w:cs="Times New Roman"/>
          <w:sz w:val="24"/>
          <w:szCs w:val="24"/>
        </w:rPr>
        <w:lastRenderedPageBreak/>
        <w:t xml:space="preserve">A </w:t>
      </w:r>
      <w:r w:rsidRPr="005358BD">
        <w:rPr>
          <w:rFonts w:ascii="Times New Roman" w:hAnsi="Times New Roman" w:cs="Times New Roman"/>
          <w:bCs/>
          <w:i/>
          <w:iCs/>
          <w:spacing w:val="-5"/>
          <w:kern w:val="36"/>
          <w:sz w:val="24"/>
          <w:szCs w:val="24"/>
        </w:rPr>
        <w:t>424/2017. (XII. 19.) Korm. rendelet</w:t>
      </w:r>
      <w:r w:rsidRPr="005358BD">
        <w:rPr>
          <w:rFonts w:ascii="Times New Roman" w:hAnsi="Times New Roman" w:cs="Times New Roman"/>
          <w:sz w:val="24"/>
          <w:szCs w:val="24"/>
        </w:rPr>
        <w:t xml:space="preserve"> </w:t>
      </w:r>
      <w:r w:rsidRPr="005358BD">
        <w:rPr>
          <w:rFonts w:ascii="Times New Roman" w:hAnsi="Times New Roman" w:cs="Times New Roman"/>
          <w:bCs/>
          <w:i/>
          <w:iCs/>
          <w:spacing w:val="-5"/>
          <w:kern w:val="36"/>
          <w:sz w:val="24"/>
          <w:szCs w:val="24"/>
        </w:rPr>
        <w:t>az elektronikus közbeszerzés részletes szabályairól</w:t>
      </w:r>
      <w:r w:rsidRPr="005358BD">
        <w:rPr>
          <w:rFonts w:ascii="Times New Roman" w:hAnsi="Times New Roman" w:cs="Times New Roman"/>
          <w:bCs/>
          <w:iCs/>
          <w:spacing w:val="-5"/>
          <w:kern w:val="36"/>
          <w:sz w:val="24"/>
          <w:szCs w:val="24"/>
        </w:rPr>
        <w:t xml:space="preserve"> 2018. április 15-től bevezette az EKR-rendszert (Elektronikus Közbeszerzési Rendszer), ennek alapján közbeszerzési eljárások kizárólag az EKR-rendszerben indíthatóak.  </w:t>
      </w:r>
    </w:p>
    <w:p w14:paraId="6AD1ED0B" w14:textId="77777777" w:rsidR="00A83959" w:rsidRPr="005358BD" w:rsidRDefault="00A83959" w:rsidP="00A83959">
      <w:pPr>
        <w:spacing w:line="240" w:lineRule="auto"/>
        <w:jc w:val="both"/>
        <w:rPr>
          <w:rFonts w:ascii="Times New Roman" w:eastAsia="Calibri" w:hAnsi="Times New Roman" w:cs="Times New Roman"/>
          <w:sz w:val="24"/>
          <w:szCs w:val="24"/>
        </w:rPr>
      </w:pPr>
      <w:r w:rsidRPr="005358BD">
        <w:rPr>
          <w:rFonts w:ascii="Times New Roman" w:eastAsia="Calibri" w:hAnsi="Times New Roman" w:cs="Times New Roman"/>
          <w:sz w:val="24"/>
          <w:szCs w:val="24"/>
        </w:rPr>
        <w:t>Ajánlatkérő az EKR regisztrációt sikeresen elvégezte a rendszerhez hozzáféréssel rendelkezik a közbeszerzési eljárások EKR-ben történő lebonyolításához. Mindez a gyakorlatban azt jelenti, hogy 2018. április 15. napjától kötelezően alkalmazandó az EKR, vagyis papír alapú ajánlattétel lehetősége kizárt. Az EKR rendszer bevezetését követően a Közbeszerzési Döntőbizottság előtti jogorvoslati eljárás szintén elektronikusan indítható el a Kbt. 145. §-a szerint, ahogyan a kiegészítő tájékoztatás, hiánypótlás, indokolás és felvilágosításkérések, valamint az ezekre történő válaszadás is, amelyet az Önkormányzat, mint ajánlatkérő elfogad és alkalmazni fog. Az EKR alkalmazására vonatkozó jogosultságok gyakorlásának rendjét jelen Közbeszerzési Szabályzat határozza meg.</w:t>
      </w:r>
    </w:p>
    <w:p w14:paraId="127FBA08" w14:textId="50F1DB82" w:rsidR="00A83959" w:rsidRPr="005358BD" w:rsidRDefault="00A83959" w:rsidP="00A83959">
      <w:pPr>
        <w:spacing w:line="240" w:lineRule="auto"/>
        <w:jc w:val="both"/>
        <w:rPr>
          <w:rFonts w:ascii="Times New Roman" w:eastAsia="Calibri" w:hAnsi="Times New Roman" w:cs="Times New Roman"/>
          <w:sz w:val="24"/>
          <w:szCs w:val="24"/>
        </w:rPr>
      </w:pPr>
      <w:r w:rsidRPr="005358BD">
        <w:rPr>
          <w:rFonts w:ascii="Times New Roman" w:eastAsia="Calibri" w:hAnsi="Times New Roman" w:cs="Times New Roman"/>
          <w:sz w:val="24"/>
          <w:szCs w:val="24"/>
        </w:rPr>
        <w:t xml:space="preserve">Az Ajánlatkérő nevében eljáró </w:t>
      </w:r>
      <w:proofErr w:type="spellStart"/>
      <w:r w:rsidRPr="005358BD">
        <w:rPr>
          <w:rFonts w:ascii="Times New Roman" w:eastAsia="Calibri" w:hAnsi="Times New Roman" w:cs="Times New Roman"/>
          <w:sz w:val="24"/>
          <w:szCs w:val="24"/>
        </w:rPr>
        <w:t>superuser</w:t>
      </w:r>
      <w:proofErr w:type="spellEnd"/>
      <w:r w:rsidRPr="005358BD">
        <w:rPr>
          <w:rFonts w:ascii="Times New Roman" w:eastAsia="Calibri" w:hAnsi="Times New Roman" w:cs="Times New Roman"/>
          <w:sz w:val="24"/>
          <w:szCs w:val="24"/>
        </w:rPr>
        <w:t xml:space="preserve"> titulusa:</w:t>
      </w:r>
    </w:p>
    <w:p w14:paraId="49108246" w14:textId="0CB4E368" w:rsidR="00A83959" w:rsidRPr="005358BD" w:rsidRDefault="00562688" w:rsidP="00A83959">
      <w:pPr>
        <w:spacing w:line="240" w:lineRule="auto"/>
        <w:jc w:val="both"/>
        <w:rPr>
          <w:rFonts w:ascii="Times New Roman" w:eastAsia="Calibri" w:hAnsi="Times New Roman" w:cs="Times New Roman"/>
          <w:b/>
          <w:sz w:val="24"/>
          <w:szCs w:val="24"/>
        </w:rPr>
      </w:pPr>
      <w:del w:id="40" w:author="Biharkeresztesi Közös Önkormányzati Hivatal" w:date="2024-03-13T12:01:00Z">
        <w:r w:rsidRPr="00F00442" w:rsidDel="00E375DA">
          <w:rPr>
            <w:rFonts w:ascii="Times New Roman" w:eastAsia="Calibri" w:hAnsi="Times New Roman" w:cs="Times New Roman"/>
            <w:b/>
            <w:sz w:val="24"/>
            <w:szCs w:val="24"/>
          </w:rPr>
          <w:delText>Be</w:delText>
        </w:r>
        <w:r w:rsidR="00590F1B" w:rsidRPr="00F00442" w:rsidDel="00E375DA">
          <w:rPr>
            <w:rFonts w:ascii="Times New Roman" w:eastAsia="Calibri" w:hAnsi="Times New Roman" w:cs="Times New Roman"/>
            <w:b/>
            <w:sz w:val="24"/>
            <w:szCs w:val="24"/>
          </w:rPr>
          <w:delText>reginé Szegedi Hajnalka</w:delText>
        </w:r>
      </w:del>
      <w:ins w:id="41" w:author="Biharkeresztesi Közös Önkormányzati Hivatal" w:date="2024-03-13T12:01:00Z">
        <w:r w:rsidR="00E375DA">
          <w:rPr>
            <w:rFonts w:ascii="Times New Roman" w:eastAsia="Calibri" w:hAnsi="Times New Roman" w:cs="Times New Roman"/>
            <w:b/>
            <w:sz w:val="24"/>
            <w:szCs w:val="24"/>
          </w:rPr>
          <w:t>Benkő Sándor</w:t>
        </w:r>
      </w:ins>
      <w:r w:rsidR="001F61E7" w:rsidRPr="00F00442">
        <w:rPr>
          <w:rFonts w:ascii="Times New Roman" w:eastAsia="Calibri" w:hAnsi="Times New Roman" w:cs="Times New Roman"/>
          <w:b/>
          <w:sz w:val="24"/>
          <w:szCs w:val="24"/>
        </w:rPr>
        <w:t xml:space="preserve"> polgármester</w:t>
      </w:r>
    </w:p>
    <w:p w14:paraId="19628834" w14:textId="77777777" w:rsidR="00A83959" w:rsidRPr="005358BD" w:rsidRDefault="00A83959" w:rsidP="00A83959">
      <w:pPr>
        <w:spacing w:line="240" w:lineRule="auto"/>
        <w:jc w:val="both"/>
        <w:rPr>
          <w:rFonts w:ascii="Times New Roman" w:eastAsia="Calibri" w:hAnsi="Times New Roman" w:cs="Times New Roman"/>
          <w:sz w:val="24"/>
          <w:szCs w:val="24"/>
        </w:rPr>
      </w:pPr>
      <w:r w:rsidRPr="005358BD">
        <w:rPr>
          <w:rFonts w:ascii="Times New Roman" w:eastAsia="Calibri" w:hAnsi="Times New Roman" w:cs="Times New Roman"/>
          <w:sz w:val="24"/>
          <w:szCs w:val="24"/>
        </w:rPr>
        <w:t xml:space="preserve">Jogosultsága: szervezeti szintű szerepkör. </w:t>
      </w:r>
    </w:p>
    <w:p w14:paraId="74100562" w14:textId="78FE66A6" w:rsidR="00A83959" w:rsidRDefault="00A83959" w:rsidP="00A83959">
      <w:pPr>
        <w:spacing w:line="240" w:lineRule="auto"/>
        <w:jc w:val="both"/>
        <w:rPr>
          <w:rFonts w:ascii="Times New Roman" w:eastAsia="Calibri" w:hAnsi="Times New Roman" w:cs="Times New Roman"/>
          <w:b/>
          <w:color w:val="FF0000"/>
          <w:sz w:val="24"/>
          <w:szCs w:val="24"/>
        </w:rPr>
      </w:pPr>
      <w:r w:rsidRPr="00F00442">
        <w:rPr>
          <w:rFonts w:ascii="Times New Roman" w:eastAsia="Calibri" w:hAnsi="Times New Roman" w:cs="Times New Roman"/>
          <w:sz w:val="24"/>
          <w:szCs w:val="24"/>
        </w:rPr>
        <w:t>Az Ajánlatkérő nevében eljáró, delegált szerepkör(</w:t>
      </w:r>
      <w:proofErr w:type="spellStart"/>
      <w:r w:rsidRPr="00F00442">
        <w:rPr>
          <w:rFonts w:ascii="Times New Roman" w:eastAsia="Calibri" w:hAnsi="Times New Roman" w:cs="Times New Roman"/>
          <w:sz w:val="24"/>
          <w:szCs w:val="24"/>
        </w:rPr>
        <w:t>ök</w:t>
      </w:r>
      <w:proofErr w:type="spellEnd"/>
      <w:r w:rsidRPr="00F00442">
        <w:rPr>
          <w:rFonts w:ascii="Times New Roman" w:eastAsia="Calibri" w:hAnsi="Times New Roman" w:cs="Times New Roman"/>
          <w:sz w:val="24"/>
          <w:szCs w:val="24"/>
        </w:rPr>
        <w:t xml:space="preserve">)el rendelkező 2. </w:t>
      </w:r>
      <w:proofErr w:type="spellStart"/>
      <w:r w:rsidRPr="00F00442">
        <w:rPr>
          <w:rFonts w:ascii="Times New Roman" w:eastAsia="Calibri" w:hAnsi="Times New Roman" w:cs="Times New Roman"/>
          <w:sz w:val="24"/>
          <w:szCs w:val="24"/>
        </w:rPr>
        <w:t>superuser</w:t>
      </w:r>
      <w:proofErr w:type="spellEnd"/>
      <w:r w:rsidRPr="00F00442">
        <w:rPr>
          <w:rFonts w:ascii="Times New Roman" w:eastAsia="Calibri" w:hAnsi="Times New Roman" w:cs="Times New Roman"/>
          <w:sz w:val="24"/>
          <w:szCs w:val="24"/>
        </w:rPr>
        <w:t xml:space="preserve"> titulusa:</w:t>
      </w:r>
      <w:r w:rsidR="004F5FA0" w:rsidRPr="005358BD">
        <w:rPr>
          <w:rFonts w:ascii="Times New Roman" w:eastAsia="Calibri" w:hAnsi="Times New Roman" w:cs="Times New Roman"/>
          <w:b/>
          <w:color w:val="FF0000"/>
          <w:sz w:val="24"/>
          <w:szCs w:val="24"/>
        </w:rPr>
        <w:t xml:space="preserve"> </w:t>
      </w:r>
    </w:p>
    <w:p w14:paraId="52B4DD93" w14:textId="49BF3195" w:rsidR="00F00442" w:rsidRPr="00F00442" w:rsidRDefault="00F00442" w:rsidP="00A83959">
      <w:pPr>
        <w:spacing w:line="240" w:lineRule="auto"/>
        <w:jc w:val="both"/>
        <w:rPr>
          <w:rFonts w:ascii="Times New Roman" w:eastAsia="Calibri" w:hAnsi="Times New Roman" w:cs="Times New Roman"/>
          <w:sz w:val="24"/>
          <w:szCs w:val="24"/>
        </w:rPr>
      </w:pPr>
      <w:del w:id="42" w:author="Biharkeresztesi Közös Önkormányzati Hivatal" w:date="2024-03-13T12:01:00Z">
        <w:r w:rsidRPr="00F00442" w:rsidDel="00E375DA">
          <w:rPr>
            <w:rFonts w:ascii="Times New Roman" w:eastAsia="Calibri" w:hAnsi="Times New Roman" w:cs="Times New Roman"/>
            <w:b/>
            <w:sz w:val="24"/>
            <w:szCs w:val="24"/>
          </w:rPr>
          <w:delText>Garaguly Borbála</w:delText>
        </w:r>
      </w:del>
      <w:ins w:id="43" w:author="Biharkeresztesi Közös Önkormányzati Hivatal" w:date="2024-03-13T12:01:00Z">
        <w:r w:rsidR="00E375DA">
          <w:rPr>
            <w:rFonts w:ascii="Times New Roman" w:eastAsia="Calibri" w:hAnsi="Times New Roman" w:cs="Times New Roman"/>
            <w:b/>
            <w:sz w:val="24"/>
            <w:szCs w:val="24"/>
          </w:rPr>
          <w:t>Varga Róbert</w:t>
        </w:r>
      </w:ins>
      <w:r w:rsidRPr="00F00442">
        <w:rPr>
          <w:rFonts w:ascii="Times New Roman" w:eastAsia="Calibri" w:hAnsi="Times New Roman" w:cs="Times New Roman"/>
          <w:b/>
          <w:sz w:val="24"/>
          <w:szCs w:val="24"/>
        </w:rPr>
        <w:t xml:space="preserve"> alpolgármester</w:t>
      </w:r>
    </w:p>
    <w:p w14:paraId="3F65116A" w14:textId="77777777" w:rsidR="00A83959" w:rsidRPr="005358BD" w:rsidRDefault="00A83959" w:rsidP="00A83959">
      <w:pPr>
        <w:spacing w:line="240" w:lineRule="auto"/>
        <w:jc w:val="both"/>
        <w:rPr>
          <w:rFonts w:ascii="Times New Roman" w:eastAsia="Calibri" w:hAnsi="Times New Roman" w:cs="Times New Roman"/>
          <w:sz w:val="24"/>
          <w:szCs w:val="24"/>
        </w:rPr>
      </w:pPr>
      <w:r w:rsidRPr="005358BD">
        <w:rPr>
          <w:rFonts w:ascii="Times New Roman" w:eastAsia="Calibri" w:hAnsi="Times New Roman" w:cs="Times New Roman"/>
          <w:sz w:val="24"/>
          <w:szCs w:val="24"/>
        </w:rPr>
        <w:t xml:space="preserve">Jogosultsága: szervezet tag szerepkör. </w:t>
      </w:r>
    </w:p>
    <w:p w14:paraId="0EF1A760" w14:textId="3A9601DE" w:rsidR="00966BFC" w:rsidRPr="005358BD" w:rsidRDefault="00A83959" w:rsidP="002428CF">
      <w:pPr>
        <w:spacing w:line="240" w:lineRule="auto"/>
        <w:jc w:val="both"/>
        <w:rPr>
          <w:sz w:val="24"/>
          <w:szCs w:val="24"/>
        </w:rPr>
      </w:pPr>
      <w:r w:rsidRPr="005358BD">
        <w:rPr>
          <w:rFonts w:ascii="Times New Roman" w:eastAsia="Calibri" w:hAnsi="Times New Roman" w:cs="Times New Roman"/>
          <w:sz w:val="24"/>
          <w:szCs w:val="24"/>
        </w:rPr>
        <w:t>Az Ajánlatkérő által lefolytatott közbeszerzési eljárások során biztosítani kell a Kbt. 2.§-</w:t>
      </w:r>
      <w:proofErr w:type="spellStart"/>
      <w:r w:rsidRPr="005358BD">
        <w:rPr>
          <w:rFonts w:ascii="Times New Roman" w:eastAsia="Calibri" w:hAnsi="Times New Roman" w:cs="Times New Roman"/>
          <w:sz w:val="24"/>
          <w:szCs w:val="24"/>
        </w:rPr>
        <w:t>ában</w:t>
      </w:r>
      <w:proofErr w:type="spellEnd"/>
      <w:r w:rsidRPr="005358BD">
        <w:rPr>
          <w:rFonts w:ascii="Times New Roman" w:eastAsia="Calibri" w:hAnsi="Times New Roman" w:cs="Times New Roman"/>
          <w:sz w:val="24"/>
          <w:szCs w:val="24"/>
        </w:rPr>
        <w:t xml:space="preserve"> rögzített alapelvek maradéktalan betartását</w:t>
      </w:r>
      <w:r w:rsidRPr="005358BD">
        <w:rPr>
          <w:rFonts w:eastAsia="Calibri"/>
          <w:sz w:val="24"/>
          <w:szCs w:val="24"/>
        </w:rPr>
        <w:t>.</w:t>
      </w:r>
    </w:p>
    <w:p w14:paraId="355395D8" w14:textId="4BC25045" w:rsidR="004A70A9" w:rsidRPr="005358BD" w:rsidRDefault="004A70A9" w:rsidP="002428CF">
      <w:pPr>
        <w:spacing w:line="240" w:lineRule="auto"/>
        <w:jc w:val="both"/>
        <w:rPr>
          <w:rFonts w:ascii="Times New Roman" w:hAnsi="Times New Roman" w:cs="Times New Roman"/>
          <w:iCs/>
          <w:sz w:val="24"/>
          <w:szCs w:val="24"/>
        </w:rPr>
      </w:pPr>
    </w:p>
    <w:p w14:paraId="62A84D64" w14:textId="77777777" w:rsidR="00A90324" w:rsidRPr="005358BD" w:rsidRDefault="004F624A" w:rsidP="002428CF">
      <w:pPr>
        <w:spacing w:line="240" w:lineRule="auto"/>
        <w:jc w:val="center"/>
        <w:rPr>
          <w:rFonts w:ascii="Times New Roman" w:hAnsi="Times New Roman" w:cs="Times New Roman"/>
          <w:b/>
          <w:sz w:val="24"/>
          <w:szCs w:val="24"/>
        </w:rPr>
      </w:pPr>
      <w:r w:rsidRPr="005358BD">
        <w:rPr>
          <w:rFonts w:ascii="Times New Roman" w:hAnsi="Times New Roman" w:cs="Times New Roman"/>
          <w:b/>
          <w:sz w:val="24"/>
          <w:szCs w:val="24"/>
        </w:rPr>
        <w:t>II. FEJEZET</w:t>
      </w:r>
    </w:p>
    <w:p w14:paraId="6DADF1EE" w14:textId="77777777" w:rsidR="004F624A" w:rsidRPr="005358BD" w:rsidRDefault="00D5530D" w:rsidP="002428CF">
      <w:pPr>
        <w:spacing w:line="240" w:lineRule="auto"/>
        <w:ind w:left="360"/>
        <w:rPr>
          <w:rFonts w:ascii="Times New Roman" w:hAnsi="Times New Roman" w:cs="Times New Roman"/>
          <w:b/>
          <w:bCs/>
          <w:sz w:val="24"/>
          <w:szCs w:val="24"/>
        </w:rPr>
      </w:pPr>
      <w:bookmarkStart w:id="44" w:name="_Toc441222998"/>
      <w:r w:rsidRPr="005358BD">
        <w:rPr>
          <w:rFonts w:ascii="Times New Roman" w:hAnsi="Times New Roman" w:cs="Times New Roman"/>
          <w:b/>
          <w:bCs/>
          <w:sz w:val="24"/>
          <w:szCs w:val="24"/>
        </w:rPr>
        <w:t>A KÖZBESZERZÉSEKKEL KAPCSOLATOS FELADATOK, FELELŐSSÉGI REND</w:t>
      </w:r>
      <w:bookmarkEnd w:id="44"/>
    </w:p>
    <w:p w14:paraId="45273A49" w14:textId="77777777" w:rsidR="004F624A" w:rsidRPr="005358BD" w:rsidRDefault="004F624A" w:rsidP="002428CF">
      <w:pPr>
        <w:spacing w:line="240" w:lineRule="auto"/>
        <w:rPr>
          <w:rFonts w:ascii="Times New Roman" w:hAnsi="Times New Roman" w:cs="Times New Roman"/>
          <w:b/>
          <w:sz w:val="24"/>
          <w:szCs w:val="24"/>
        </w:rPr>
      </w:pPr>
      <w:r w:rsidRPr="005358BD">
        <w:rPr>
          <w:rFonts w:ascii="Times New Roman" w:hAnsi="Times New Roman" w:cs="Times New Roman"/>
          <w:b/>
          <w:sz w:val="24"/>
          <w:szCs w:val="24"/>
        </w:rPr>
        <w:t>1. Éves statisztikai összegezés</w:t>
      </w:r>
    </w:p>
    <w:p w14:paraId="0CF3E20E" w14:textId="0BEC6C0E" w:rsidR="00A90324" w:rsidRPr="005358BD" w:rsidRDefault="005358BD" w:rsidP="002428CF">
      <w:pPr>
        <w:spacing w:line="240" w:lineRule="auto"/>
        <w:jc w:val="both"/>
        <w:rPr>
          <w:rFonts w:ascii="Times New Roman" w:hAnsi="Times New Roman" w:cs="Times New Roman"/>
          <w:sz w:val="24"/>
          <w:szCs w:val="24"/>
        </w:rPr>
      </w:pPr>
      <w:r w:rsidRPr="005358BD">
        <w:rPr>
          <w:rFonts w:ascii="Times New Roman" w:hAnsi="Times New Roman" w:cs="Times New Roman"/>
          <w:sz w:val="24"/>
          <w:szCs w:val="24"/>
        </w:rPr>
        <w:t xml:space="preserve">Az éves </w:t>
      </w:r>
      <w:r w:rsidR="000A579F">
        <w:rPr>
          <w:rFonts w:ascii="Times New Roman" w:hAnsi="Times New Roman" w:cs="Times New Roman"/>
          <w:sz w:val="24"/>
          <w:szCs w:val="24"/>
        </w:rPr>
        <w:t xml:space="preserve">statisztikai </w:t>
      </w:r>
      <w:proofErr w:type="spellStart"/>
      <w:r w:rsidR="000A579F">
        <w:rPr>
          <w:rFonts w:ascii="Times New Roman" w:hAnsi="Times New Roman" w:cs="Times New Roman"/>
          <w:sz w:val="24"/>
          <w:szCs w:val="24"/>
        </w:rPr>
        <w:t>összegezést</w:t>
      </w:r>
      <w:proofErr w:type="spellEnd"/>
      <w:r w:rsidRPr="005358BD">
        <w:rPr>
          <w:rFonts w:ascii="Times New Roman" w:hAnsi="Times New Roman" w:cs="Times New Roman"/>
          <w:sz w:val="24"/>
          <w:szCs w:val="24"/>
        </w:rPr>
        <w:t xml:space="preserve"> az EKR</w:t>
      </w:r>
      <w:r w:rsidR="000A579F">
        <w:rPr>
          <w:rFonts w:ascii="Times New Roman" w:hAnsi="Times New Roman" w:cs="Times New Roman"/>
          <w:sz w:val="24"/>
          <w:szCs w:val="24"/>
        </w:rPr>
        <w:t>-rendszer</w:t>
      </w:r>
      <w:r w:rsidRPr="005358BD">
        <w:rPr>
          <w:rFonts w:ascii="Times New Roman" w:hAnsi="Times New Roman" w:cs="Times New Roman"/>
          <w:sz w:val="24"/>
          <w:szCs w:val="24"/>
        </w:rPr>
        <w:t xml:space="preserve"> készíti és rögzíti.</w:t>
      </w:r>
    </w:p>
    <w:p w14:paraId="0333FD45" w14:textId="77777777" w:rsidR="004F624A" w:rsidRPr="005358BD" w:rsidRDefault="004F624A" w:rsidP="002428CF">
      <w:pPr>
        <w:spacing w:line="240" w:lineRule="auto"/>
        <w:rPr>
          <w:rFonts w:ascii="Times New Roman" w:hAnsi="Times New Roman" w:cs="Times New Roman"/>
          <w:b/>
          <w:sz w:val="24"/>
          <w:szCs w:val="24"/>
        </w:rPr>
      </w:pPr>
      <w:r w:rsidRPr="005358BD">
        <w:rPr>
          <w:rFonts w:ascii="Times New Roman" w:hAnsi="Times New Roman" w:cs="Times New Roman"/>
          <w:b/>
          <w:sz w:val="24"/>
          <w:szCs w:val="24"/>
        </w:rPr>
        <w:t>2. Éves összesített közbeszerzési terv</w:t>
      </w:r>
    </w:p>
    <w:p w14:paraId="19B51D9A" w14:textId="77777777" w:rsidR="00EA5CB9" w:rsidRPr="005358BD" w:rsidRDefault="00300277" w:rsidP="00EA5CB9">
      <w:pPr>
        <w:autoSpaceDN w:val="0"/>
        <w:adjustRightInd w:val="0"/>
        <w:spacing w:line="240" w:lineRule="auto"/>
        <w:jc w:val="both"/>
        <w:rPr>
          <w:rFonts w:ascii="Times New Roman" w:hAnsi="Times New Roman" w:cs="Times New Roman"/>
          <w:sz w:val="24"/>
          <w:szCs w:val="24"/>
        </w:rPr>
      </w:pPr>
      <w:r w:rsidRPr="005358BD">
        <w:rPr>
          <w:rFonts w:ascii="Times New Roman" w:hAnsi="Times New Roman" w:cs="Times New Roman"/>
          <w:sz w:val="24"/>
          <w:szCs w:val="24"/>
        </w:rPr>
        <w:t>A</w:t>
      </w:r>
      <w:r w:rsidR="008F2EB2" w:rsidRPr="005358BD">
        <w:rPr>
          <w:rFonts w:ascii="Times New Roman" w:hAnsi="Times New Roman" w:cs="Times New Roman"/>
          <w:sz w:val="24"/>
          <w:szCs w:val="24"/>
        </w:rPr>
        <w:t xml:space="preserve"> Képviselő-testület </w:t>
      </w:r>
      <w:r w:rsidR="004F624A" w:rsidRPr="005358BD">
        <w:rPr>
          <w:rFonts w:ascii="Times New Roman" w:hAnsi="Times New Roman" w:cs="Times New Roman"/>
          <w:sz w:val="24"/>
          <w:szCs w:val="24"/>
        </w:rPr>
        <w:t xml:space="preserve">a költségvetési év elején, legkésőbb március 31. napjáig éves összesített közbeszerzési tervet (a továbbiakban: közbeszerzési terv) köteles készíteni </w:t>
      </w:r>
      <w:r w:rsidR="008F2EB2" w:rsidRPr="005358BD">
        <w:rPr>
          <w:rFonts w:ascii="Times New Roman" w:hAnsi="Times New Roman" w:cs="Times New Roman"/>
          <w:sz w:val="24"/>
          <w:szCs w:val="24"/>
        </w:rPr>
        <w:t xml:space="preserve">az Önkormányzat </w:t>
      </w:r>
      <w:r w:rsidR="004F624A" w:rsidRPr="005358BD">
        <w:rPr>
          <w:rFonts w:ascii="Times New Roman" w:hAnsi="Times New Roman" w:cs="Times New Roman"/>
          <w:sz w:val="24"/>
          <w:szCs w:val="24"/>
        </w:rPr>
        <w:t>adott évre tervezett közbeszerzéseiről</w:t>
      </w:r>
      <w:r w:rsidR="00111E34" w:rsidRPr="005358BD">
        <w:rPr>
          <w:rFonts w:ascii="Times New Roman" w:hAnsi="Times New Roman" w:cs="Times New Roman"/>
          <w:sz w:val="24"/>
          <w:szCs w:val="24"/>
        </w:rPr>
        <w:t xml:space="preserve"> (1.sz. melléklet szerinti minta)</w:t>
      </w:r>
      <w:r w:rsidR="004F624A" w:rsidRPr="005358BD">
        <w:rPr>
          <w:rFonts w:ascii="Times New Roman" w:hAnsi="Times New Roman" w:cs="Times New Roman"/>
          <w:sz w:val="24"/>
          <w:szCs w:val="24"/>
        </w:rPr>
        <w:t xml:space="preserve">. </w:t>
      </w:r>
      <w:r w:rsidR="00EA5CB9" w:rsidRPr="005358BD">
        <w:rPr>
          <w:rFonts w:ascii="Times New Roman" w:hAnsi="Times New Roman" w:cs="Times New Roman"/>
          <w:sz w:val="24"/>
          <w:szCs w:val="24"/>
        </w:rPr>
        <w:t xml:space="preserve">A közbeszerzési tervet az EKR-rendszer őrzi. A közbeszerzési tervet, valamint annak módosítását (módosításait) az EKR rendszerben közzé kell tenni (amennyiben az EKR rendszerben való közzététel nem lehetséges, a közbeszerzési tervet az </w:t>
      </w:r>
      <w:r w:rsidR="00EA5CB9" w:rsidRPr="005358BD">
        <w:rPr>
          <w:rFonts w:ascii="Times New Roman" w:eastAsia="HiddenHorzOCR" w:hAnsi="Times New Roman" w:cs="Times New Roman"/>
          <w:sz w:val="24"/>
          <w:szCs w:val="24"/>
        </w:rPr>
        <w:t xml:space="preserve">ajánlatkérő </w:t>
      </w:r>
      <w:r w:rsidR="00EA5CB9" w:rsidRPr="005358BD">
        <w:rPr>
          <w:rFonts w:ascii="Times New Roman" w:hAnsi="Times New Roman" w:cs="Times New Roman"/>
          <w:sz w:val="24"/>
          <w:szCs w:val="24"/>
        </w:rPr>
        <w:t>honlapján kell közzétenni, valamint a közzététel hiányát az EKR rendszer üzemeltetőjének jelezni).</w:t>
      </w:r>
    </w:p>
    <w:p w14:paraId="543D4960" w14:textId="77777777" w:rsidR="00EA5CB9" w:rsidRPr="005358BD" w:rsidRDefault="00EA5CB9" w:rsidP="00EA5CB9">
      <w:pPr>
        <w:spacing w:line="240" w:lineRule="auto"/>
        <w:ind w:left="431"/>
        <w:jc w:val="both"/>
        <w:rPr>
          <w:rFonts w:ascii="Times New Roman" w:hAnsi="Times New Roman" w:cs="Times New Roman"/>
          <w:sz w:val="24"/>
          <w:szCs w:val="24"/>
        </w:rPr>
      </w:pPr>
      <w:r w:rsidRPr="005358BD">
        <w:rPr>
          <w:rFonts w:ascii="Times New Roman" w:hAnsi="Times New Roman" w:cs="Times New Roman"/>
          <w:sz w:val="24"/>
          <w:szCs w:val="24"/>
        </w:rPr>
        <w:t>A közbeszerzési tervnek tartalmaznia kell:</w:t>
      </w:r>
    </w:p>
    <w:p w14:paraId="4E34DD10" w14:textId="77777777" w:rsidR="00EA5CB9" w:rsidRPr="005358BD" w:rsidRDefault="00EA5CB9" w:rsidP="00EA5CB9">
      <w:pPr>
        <w:numPr>
          <w:ilvl w:val="0"/>
          <w:numId w:val="5"/>
        </w:numPr>
        <w:shd w:val="clear" w:color="auto" w:fill="FFFFFF"/>
        <w:spacing w:after="0" w:line="240" w:lineRule="auto"/>
        <w:rPr>
          <w:rFonts w:ascii="Times New Roman" w:hAnsi="Times New Roman" w:cs="Times New Roman"/>
          <w:sz w:val="24"/>
          <w:szCs w:val="24"/>
        </w:rPr>
      </w:pPr>
      <w:r w:rsidRPr="005358BD">
        <w:rPr>
          <w:rFonts w:ascii="Times New Roman" w:hAnsi="Times New Roman" w:cs="Times New Roman"/>
          <w:sz w:val="24"/>
          <w:szCs w:val="24"/>
        </w:rPr>
        <w:t>a közbeszerzés tárgyát, </w:t>
      </w:r>
    </w:p>
    <w:p w14:paraId="5D118BF2" w14:textId="77777777" w:rsidR="00EA5CB9" w:rsidRPr="005358BD" w:rsidRDefault="00EA5CB9" w:rsidP="00EA5CB9">
      <w:pPr>
        <w:numPr>
          <w:ilvl w:val="0"/>
          <w:numId w:val="5"/>
        </w:numPr>
        <w:shd w:val="clear" w:color="auto" w:fill="FFFFFF"/>
        <w:spacing w:after="0" w:line="240" w:lineRule="auto"/>
        <w:rPr>
          <w:rFonts w:ascii="Times New Roman" w:hAnsi="Times New Roman" w:cs="Times New Roman"/>
          <w:sz w:val="24"/>
          <w:szCs w:val="24"/>
        </w:rPr>
      </w:pPr>
      <w:r w:rsidRPr="005358BD">
        <w:rPr>
          <w:rFonts w:ascii="Times New Roman" w:hAnsi="Times New Roman" w:cs="Times New Roman"/>
          <w:sz w:val="24"/>
          <w:szCs w:val="24"/>
        </w:rPr>
        <w:t>a közbeszerzés tervezett mennyiségét, </w:t>
      </w:r>
    </w:p>
    <w:p w14:paraId="0532BAA7" w14:textId="77777777" w:rsidR="00EA5CB9" w:rsidRPr="005358BD" w:rsidRDefault="00EA5CB9" w:rsidP="00EA5CB9">
      <w:pPr>
        <w:numPr>
          <w:ilvl w:val="0"/>
          <w:numId w:val="5"/>
        </w:numPr>
        <w:shd w:val="clear" w:color="auto" w:fill="FFFFFF"/>
        <w:spacing w:after="0" w:line="240" w:lineRule="auto"/>
        <w:rPr>
          <w:rFonts w:ascii="Times New Roman" w:hAnsi="Times New Roman" w:cs="Times New Roman"/>
          <w:sz w:val="24"/>
          <w:szCs w:val="24"/>
        </w:rPr>
      </w:pPr>
      <w:r w:rsidRPr="005358BD">
        <w:rPr>
          <w:rFonts w:ascii="Times New Roman" w:hAnsi="Times New Roman" w:cs="Times New Roman"/>
          <w:sz w:val="24"/>
          <w:szCs w:val="24"/>
        </w:rPr>
        <w:t>a közbeszerzésre irányadó eljárási rendet, </w:t>
      </w:r>
    </w:p>
    <w:p w14:paraId="062F5630" w14:textId="77777777" w:rsidR="00EA5CB9" w:rsidRPr="005358BD" w:rsidRDefault="00EA5CB9" w:rsidP="00EA5CB9">
      <w:pPr>
        <w:numPr>
          <w:ilvl w:val="0"/>
          <w:numId w:val="5"/>
        </w:numPr>
        <w:shd w:val="clear" w:color="auto" w:fill="FFFFFF"/>
        <w:spacing w:after="0" w:line="240" w:lineRule="auto"/>
        <w:rPr>
          <w:rFonts w:ascii="Times New Roman" w:hAnsi="Times New Roman" w:cs="Times New Roman"/>
          <w:sz w:val="24"/>
          <w:szCs w:val="24"/>
        </w:rPr>
      </w:pPr>
      <w:r w:rsidRPr="005358BD">
        <w:rPr>
          <w:rFonts w:ascii="Times New Roman" w:hAnsi="Times New Roman" w:cs="Times New Roman"/>
          <w:sz w:val="24"/>
          <w:szCs w:val="24"/>
        </w:rPr>
        <w:lastRenderedPageBreak/>
        <w:t>a tervezett eljárás fajtáját, </w:t>
      </w:r>
    </w:p>
    <w:p w14:paraId="610A27C8" w14:textId="77777777" w:rsidR="00EA5CB9" w:rsidRPr="005358BD" w:rsidRDefault="00EA5CB9" w:rsidP="00EA5CB9">
      <w:pPr>
        <w:numPr>
          <w:ilvl w:val="0"/>
          <w:numId w:val="5"/>
        </w:numPr>
        <w:shd w:val="clear" w:color="auto" w:fill="FFFFFF"/>
        <w:spacing w:after="0" w:line="240" w:lineRule="auto"/>
        <w:rPr>
          <w:rFonts w:ascii="Times New Roman" w:hAnsi="Times New Roman" w:cs="Times New Roman"/>
          <w:sz w:val="24"/>
          <w:szCs w:val="24"/>
        </w:rPr>
      </w:pPr>
      <w:r w:rsidRPr="005358BD">
        <w:rPr>
          <w:rFonts w:ascii="Times New Roman" w:hAnsi="Times New Roman" w:cs="Times New Roman"/>
          <w:sz w:val="24"/>
          <w:szCs w:val="24"/>
        </w:rPr>
        <w:t>az eljárás megindításának tervezett időpontját, </w:t>
      </w:r>
    </w:p>
    <w:p w14:paraId="5DA51446" w14:textId="77777777" w:rsidR="00EA5CB9" w:rsidRPr="005358BD" w:rsidRDefault="00EA5CB9" w:rsidP="00EA5CB9">
      <w:pPr>
        <w:numPr>
          <w:ilvl w:val="0"/>
          <w:numId w:val="5"/>
        </w:numPr>
        <w:shd w:val="clear" w:color="auto" w:fill="FFFFFF"/>
        <w:spacing w:after="0" w:line="240" w:lineRule="auto"/>
        <w:rPr>
          <w:rFonts w:ascii="Times New Roman" w:hAnsi="Times New Roman" w:cs="Times New Roman"/>
          <w:sz w:val="24"/>
          <w:szCs w:val="24"/>
        </w:rPr>
      </w:pPr>
      <w:r w:rsidRPr="005358BD">
        <w:rPr>
          <w:rFonts w:ascii="Times New Roman" w:hAnsi="Times New Roman" w:cs="Times New Roman"/>
          <w:sz w:val="24"/>
          <w:szCs w:val="24"/>
        </w:rPr>
        <w:t>a szerződés teljesítésének várható időpontját. </w:t>
      </w:r>
    </w:p>
    <w:p w14:paraId="7C87ECCC" w14:textId="7BBB652A" w:rsidR="004F624A" w:rsidRPr="005358BD" w:rsidRDefault="004F624A" w:rsidP="002428CF">
      <w:pPr>
        <w:spacing w:line="240" w:lineRule="auto"/>
        <w:jc w:val="both"/>
        <w:rPr>
          <w:rFonts w:ascii="Times New Roman" w:hAnsi="Times New Roman" w:cs="Times New Roman"/>
          <w:sz w:val="24"/>
          <w:szCs w:val="24"/>
        </w:rPr>
      </w:pPr>
    </w:p>
    <w:p w14:paraId="059438D0" w14:textId="77777777" w:rsidR="00D5530D" w:rsidRPr="005358BD" w:rsidRDefault="004F624A" w:rsidP="002428CF">
      <w:pPr>
        <w:spacing w:line="240" w:lineRule="auto"/>
        <w:jc w:val="both"/>
        <w:rPr>
          <w:rFonts w:ascii="Times New Roman" w:hAnsi="Times New Roman" w:cs="Times New Roman"/>
          <w:sz w:val="24"/>
          <w:szCs w:val="24"/>
        </w:rPr>
      </w:pPr>
      <w:r w:rsidRPr="005358BD">
        <w:rPr>
          <w:rFonts w:ascii="Times New Roman" w:hAnsi="Times New Roman" w:cs="Times New Roman"/>
          <w:sz w:val="24"/>
          <w:szCs w:val="24"/>
        </w:rPr>
        <w:t>A közbesz</w:t>
      </w:r>
      <w:r w:rsidR="00300277" w:rsidRPr="005358BD">
        <w:rPr>
          <w:rFonts w:ascii="Times New Roman" w:hAnsi="Times New Roman" w:cs="Times New Roman"/>
          <w:sz w:val="24"/>
          <w:szCs w:val="24"/>
        </w:rPr>
        <w:t xml:space="preserve">erzési terv elkészítése előtt </w:t>
      </w:r>
      <w:r w:rsidR="00766191" w:rsidRPr="005358BD">
        <w:rPr>
          <w:rFonts w:ascii="Times New Roman" w:hAnsi="Times New Roman" w:cs="Times New Roman"/>
          <w:sz w:val="24"/>
          <w:szCs w:val="24"/>
        </w:rPr>
        <w:t>az Önkormányzat</w:t>
      </w:r>
      <w:r w:rsidRPr="005358BD">
        <w:rPr>
          <w:rFonts w:ascii="Times New Roman" w:hAnsi="Times New Roman" w:cs="Times New Roman"/>
          <w:sz w:val="24"/>
          <w:szCs w:val="24"/>
        </w:rPr>
        <w:t xml:space="preserve"> indíthat közbeszerzési eljárást, amelyet a tervben szintén megfelelően szerepeltetni kell. A közbeszerzési terv nem vonja maga után az abban megadott közbeszerzésre vonatkozó eljárás lef</w:t>
      </w:r>
      <w:r w:rsidR="00300277" w:rsidRPr="005358BD">
        <w:rPr>
          <w:rFonts w:ascii="Times New Roman" w:hAnsi="Times New Roman" w:cs="Times New Roman"/>
          <w:sz w:val="24"/>
          <w:szCs w:val="24"/>
        </w:rPr>
        <w:t xml:space="preserve">olytatásának kötelezettségét. </w:t>
      </w:r>
      <w:r w:rsidR="00766191" w:rsidRPr="005358BD">
        <w:rPr>
          <w:rFonts w:ascii="Times New Roman" w:hAnsi="Times New Roman" w:cs="Times New Roman"/>
          <w:sz w:val="24"/>
          <w:szCs w:val="24"/>
        </w:rPr>
        <w:t>Az Önkormányzat</w:t>
      </w:r>
      <w:r w:rsidRPr="005358BD">
        <w:rPr>
          <w:rFonts w:ascii="Times New Roman" w:hAnsi="Times New Roman" w:cs="Times New Roman"/>
          <w:sz w:val="24"/>
          <w:szCs w:val="24"/>
        </w:rPr>
        <w:t xml:space="preserve"> a közbeszerzési tervben nem szereplő közbeszerzésre vagy a tervben foglaltakhoz képest módosított közbeszerzésre vonatkozó eljárást is lefolytathatja. Ezekben az esetekben a közbeszerzési tervet módosítani kell az ilyen igény vagy egyéb változás felmerülésekor, megadva a módosítás indokát is. </w:t>
      </w:r>
    </w:p>
    <w:p w14:paraId="225440EE" w14:textId="77777777" w:rsidR="004F624A" w:rsidRPr="005358BD" w:rsidRDefault="00300277" w:rsidP="002428CF">
      <w:pPr>
        <w:spacing w:line="240" w:lineRule="auto"/>
        <w:jc w:val="both"/>
        <w:rPr>
          <w:rFonts w:ascii="Times New Roman" w:hAnsi="Times New Roman" w:cs="Times New Roman"/>
          <w:sz w:val="24"/>
          <w:szCs w:val="24"/>
        </w:rPr>
      </w:pPr>
      <w:r w:rsidRPr="005358BD">
        <w:rPr>
          <w:rFonts w:ascii="Times New Roman" w:hAnsi="Times New Roman" w:cs="Times New Roman"/>
          <w:sz w:val="24"/>
          <w:szCs w:val="24"/>
        </w:rPr>
        <w:t xml:space="preserve">A közbeszerzési terv elfogadásáról és </w:t>
      </w:r>
      <w:r w:rsidR="008F2EB2" w:rsidRPr="005358BD">
        <w:rPr>
          <w:rFonts w:ascii="Times New Roman" w:hAnsi="Times New Roman" w:cs="Times New Roman"/>
          <w:sz w:val="24"/>
          <w:szCs w:val="24"/>
        </w:rPr>
        <w:t>módosításáról a Képviselő-testület</w:t>
      </w:r>
      <w:r w:rsidR="00067918" w:rsidRPr="005358BD">
        <w:rPr>
          <w:rFonts w:ascii="Times New Roman" w:hAnsi="Times New Roman" w:cs="Times New Roman"/>
          <w:sz w:val="24"/>
          <w:szCs w:val="24"/>
        </w:rPr>
        <w:t>,</w:t>
      </w:r>
      <w:r w:rsidR="008F2EB2" w:rsidRPr="005358BD">
        <w:rPr>
          <w:rFonts w:ascii="Times New Roman" w:hAnsi="Times New Roman" w:cs="Times New Roman"/>
          <w:sz w:val="24"/>
          <w:szCs w:val="24"/>
        </w:rPr>
        <w:t xml:space="preserve"> valamint annak </w:t>
      </w:r>
      <w:r w:rsidRPr="005358BD">
        <w:rPr>
          <w:rFonts w:ascii="Times New Roman" w:hAnsi="Times New Roman" w:cs="Times New Roman"/>
          <w:sz w:val="24"/>
          <w:szCs w:val="24"/>
        </w:rPr>
        <w:t xml:space="preserve">közzétételéről </w:t>
      </w:r>
      <w:r w:rsidR="00766191" w:rsidRPr="005358BD">
        <w:rPr>
          <w:rFonts w:ascii="Times New Roman" w:hAnsi="Times New Roman" w:cs="Times New Roman"/>
          <w:sz w:val="24"/>
          <w:szCs w:val="24"/>
        </w:rPr>
        <w:t>a Polgármester</w:t>
      </w:r>
      <w:r w:rsidR="004F624A" w:rsidRPr="005358BD">
        <w:rPr>
          <w:rFonts w:ascii="Times New Roman" w:hAnsi="Times New Roman" w:cs="Times New Roman"/>
          <w:sz w:val="24"/>
          <w:szCs w:val="24"/>
        </w:rPr>
        <w:t xml:space="preserve"> </w:t>
      </w:r>
      <w:r w:rsidRPr="005358BD">
        <w:rPr>
          <w:rFonts w:ascii="Times New Roman" w:hAnsi="Times New Roman" w:cs="Times New Roman"/>
          <w:sz w:val="24"/>
          <w:szCs w:val="24"/>
        </w:rPr>
        <w:t>gondoskodik</w:t>
      </w:r>
      <w:r w:rsidR="004F624A" w:rsidRPr="005358BD">
        <w:rPr>
          <w:rFonts w:ascii="Times New Roman" w:hAnsi="Times New Roman" w:cs="Times New Roman"/>
          <w:sz w:val="24"/>
          <w:szCs w:val="24"/>
        </w:rPr>
        <w:t xml:space="preserve">. </w:t>
      </w:r>
    </w:p>
    <w:p w14:paraId="154BBB3D" w14:textId="0D9910AA" w:rsidR="009F1FA7" w:rsidRPr="005358BD" w:rsidRDefault="00766191" w:rsidP="002428CF">
      <w:pPr>
        <w:spacing w:line="240" w:lineRule="auto"/>
        <w:jc w:val="both"/>
        <w:rPr>
          <w:rFonts w:ascii="Times New Roman" w:hAnsi="Times New Roman" w:cs="Times New Roman"/>
          <w:sz w:val="24"/>
          <w:szCs w:val="24"/>
        </w:rPr>
      </w:pPr>
      <w:r w:rsidRPr="005358BD">
        <w:rPr>
          <w:rFonts w:ascii="Times New Roman" w:hAnsi="Times New Roman" w:cs="Times New Roman"/>
          <w:sz w:val="24"/>
          <w:szCs w:val="24"/>
        </w:rPr>
        <w:t>A Polgármester</w:t>
      </w:r>
      <w:r w:rsidR="00300277" w:rsidRPr="005358BD">
        <w:rPr>
          <w:rFonts w:ascii="Times New Roman" w:hAnsi="Times New Roman" w:cs="Times New Roman"/>
          <w:sz w:val="24"/>
          <w:szCs w:val="24"/>
        </w:rPr>
        <w:t xml:space="preserve"> </w:t>
      </w:r>
      <w:r w:rsidR="004F624A" w:rsidRPr="005358BD">
        <w:rPr>
          <w:rFonts w:ascii="Times New Roman" w:hAnsi="Times New Roman" w:cs="Times New Roman"/>
          <w:sz w:val="24"/>
          <w:szCs w:val="24"/>
        </w:rPr>
        <w:t xml:space="preserve">köteles </w:t>
      </w:r>
      <w:r w:rsidR="00300277" w:rsidRPr="005358BD">
        <w:rPr>
          <w:rFonts w:ascii="Times New Roman" w:hAnsi="Times New Roman" w:cs="Times New Roman"/>
          <w:sz w:val="24"/>
          <w:szCs w:val="24"/>
        </w:rPr>
        <w:t xml:space="preserve">továbbá </w:t>
      </w:r>
      <w:r w:rsidR="004F624A" w:rsidRPr="005358BD">
        <w:rPr>
          <w:rFonts w:ascii="Times New Roman" w:hAnsi="Times New Roman" w:cs="Times New Roman"/>
          <w:sz w:val="24"/>
          <w:szCs w:val="24"/>
        </w:rPr>
        <w:t xml:space="preserve">gondoskodni a közbeszerzési terv naprakész vezetéséről és nyilvánosságáról, az éves költségvetés keretszámai, a Kbt. előírásai és a tervezett közbeszerzési eljárások összhangja szempontjából történő felülvizsgálatáról. </w:t>
      </w:r>
    </w:p>
    <w:p w14:paraId="32681662" w14:textId="77777777" w:rsidR="00B1097A" w:rsidRPr="005358BD" w:rsidRDefault="00B1097A" w:rsidP="00B1097A">
      <w:pPr>
        <w:pStyle w:val="Cmsor1"/>
        <w:spacing w:line="240" w:lineRule="auto"/>
        <w:rPr>
          <w:rFonts w:ascii="Times New Roman" w:hAnsi="Times New Roman" w:cs="Times New Roman"/>
          <w:color w:val="auto"/>
          <w:sz w:val="24"/>
          <w:szCs w:val="24"/>
        </w:rPr>
      </w:pPr>
      <w:r w:rsidRPr="005358BD">
        <w:rPr>
          <w:rFonts w:ascii="Times New Roman" w:hAnsi="Times New Roman" w:cs="Times New Roman"/>
          <w:color w:val="auto"/>
          <w:sz w:val="24"/>
          <w:szCs w:val="24"/>
        </w:rPr>
        <w:t>A hirdetmények megküldése és közzététele</w:t>
      </w:r>
    </w:p>
    <w:p w14:paraId="5E2F89D6" w14:textId="77777777" w:rsidR="00B1097A" w:rsidRPr="005358BD" w:rsidRDefault="00B1097A" w:rsidP="00B1097A">
      <w:pPr>
        <w:spacing w:line="240" w:lineRule="auto"/>
        <w:jc w:val="both"/>
        <w:rPr>
          <w:rFonts w:ascii="Times New Roman" w:hAnsi="Times New Roman" w:cs="Times New Roman"/>
          <w:sz w:val="24"/>
          <w:szCs w:val="24"/>
        </w:rPr>
      </w:pPr>
    </w:p>
    <w:p w14:paraId="60C7C795" w14:textId="77777777" w:rsidR="00B1097A" w:rsidRPr="005358BD" w:rsidRDefault="00B1097A" w:rsidP="00B1097A">
      <w:pPr>
        <w:autoSpaceDN w:val="0"/>
        <w:adjustRightInd w:val="0"/>
        <w:spacing w:line="240" w:lineRule="auto"/>
        <w:jc w:val="both"/>
        <w:rPr>
          <w:rFonts w:ascii="Times New Roman" w:hAnsi="Times New Roman" w:cs="Times New Roman"/>
          <w:sz w:val="24"/>
          <w:szCs w:val="24"/>
        </w:rPr>
      </w:pPr>
      <w:r w:rsidRPr="005358BD">
        <w:rPr>
          <w:rFonts w:ascii="Times New Roman" w:hAnsi="Times New Roman" w:cs="Times New Roman"/>
          <w:sz w:val="24"/>
          <w:szCs w:val="24"/>
        </w:rPr>
        <w:t xml:space="preserve">Ajánlatkérő köteles gondoskodni valamennyi adott közbeszerzési eljáráshoz kapcsolódó hirdetmény külön jogszabályban meghatározottak szerint elektronikus úton és módon az EKR, illetve közösségi értékhatárt </w:t>
      </w:r>
      <w:r w:rsidRPr="005358BD">
        <w:rPr>
          <w:rFonts w:ascii="Times New Roman" w:eastAsia="HiddenHorzOCR" w:hAnsi="Times New Roman" w:cs="Times New Roman"/>
          <w:sz w:val="24"/>
          <w:szCs w:val="24"/>
        </w:rPr>
        <w:t xml:space="preserve">elérő </w:t>
      </w:r>
      <w:r w:rsidRPr="005358BD">
        <w:rPr>
          <w:rFonts w:ascii="Times New Roman" w:hAnsi="Times New Roman" w:cs="Times New Roman"/>
          <w:sz w:val="24"/>
          <w:szCs w:val="24"/>
        </w:rPr>
        <w:t xml:space="preserve">közbeszerzések esetén, az EKR rendszeren keresztül az Európai Unió Kiadóhivatalának </w:t>
      </w:r>
      <w:r w:rsidRPr="005358BD">
        <w:rPr>
          <w:rFonts w:ascii="Times New Roman" w:eastAsia="HiddenHorzOCR" w:hAnsi="Times New Roman" w:cs="Times New Roman"/>
          <w:sz w:val="24"/>
          <w:szCs w:val="24"/>
        </w:rPr>
        <w:t>történő</w:t>
      </w:r>
      <w:r w:rsidRPr="005358BD">
        <w:rPr>
          <w:rFonts w:ascii="Times New Roman" w:hAnsi="Times New Roman" w:cs="Times New Roman"/>
          <w:sz w:val="24"/>
          <w:szCs w:val="24"/>
        </w:rPr>
        <w:t xml:space="preserve"> </w:t>
      </w:r>
      <w:r w:rsidRPr="005358BD">
        <w:rPr>
          <w:rFonts w:ascii="Times New Roman" w:eastAsia="HiddenHorzOCR" w:hAnsi="Times New Roman" w:cs="Times New Roman"/>
          <w:sz w:val="24"/>
          <w:szCs w:val="24"/>
        </w:rPr>
        <w:t xml:space="preserve">megküldéséről. </w:t>
      </w:r>
      <w:r w:rsidRPr="005358BD">
        <w:rPr>
          <w:rFonts w:ascii="Times New Roman" w:hAnsi="Times New Roman" w:cs="Times New Roman"/>
          <w:sz w:val="24"/>
          <w:szCs w:val="24"/>
        </w:rPr>
        <w:t xml:space="preserve">Megbízás esetén a hirdetmények </w:t>
      </w:r>
      <w:r w:rsidRPr="005358BD">
        <w:rPr>
          <w:rFonts w:ascii="Times New Roman" w:eastAsia="HiddenHorzOCR" w:hAnsi="Times New Roman" w:cs="Times New Roman"/>
          <w:sz w:val="24"/>
          <w:szCs w:val="24"/>
        </w:rPr>
        <w:t xml:space="preserve">közzétételéről </w:t>
      </w:r>
      <w:r w:rsidRPr="005358BD">
        <w:rPr>
          <w:rFonts w:ascii="Times New Roman" w:hAnsi="Times New Roman" w:cs="Times New Roman"/>
          <w:sz w:val="24"/>
          <w:szCs w:val="24"/>
        </w:rPr>
        <w:t xml:space="preserve">a </w:t>
      </w:r>
      <w:r w:rsidRPr="005358BD">
        <w:rPr>
          <w:rFonts w:ascii="Times New Roman" w:eastAsia="HiddenHorzOCR" w:hAnsi="Times New Roman" w:cs="Times New Roman"/>
          <w:sz w:val="24"/>
          <w:szCs w:val="24"/>
        </w:rPr>
        <w:t>Közreműködő</w:t>
      </w:r>
      <w:r w:rsidRPr="005358BD">
        <w:rPr>
          <w:rFonts w:ascii="Times New Roman" w:hAnsi="Times New Roman" w:cs="Times New Roman"/>
          <w:sz w:val="24"/>
          <w:szCs w:val="24"/>
        </w:rPr>
        <w:t xml:space="preserve"> gondoskodik.</w:t>
      </w:r>
    </w:p>
    <w:p w14:paraId="5C4E4A17" w14:textId="14959AAC" w:rsidR="00B1097A" w:rsidRPr="005358BD" w:rsidRDefault="00B1097A" w:rsidP="00CB67C4">
      <w:pPr>
        <w:autoSpaceDN w:val="0"/>
        <w:adjustRightInd w:val="0"/>
        <w:spacing w:line="240" w:lineRule="auto"/>
        <w:jc w:val="both"/>
        <w:rPr>
          <w:rFonts w:ascii="Times New Roman" w:hAnsi="Times New Roman" w:cs="Times New Roman"/>
          <w:sz w:val="24"/>
          <w:szCs w:val="24"/>
        </w:rPr>
      </w:pPr>
      <w:r w:rsidRPr="005358BD">
        <w:rPr>
          <w:rFonts w:ascii="Times New Roman" w:hAnsi="Times New Roman" w:cs="Times New Roman"/>
          <w:sz w:val="24"/>
          <w:szCs w:val="24"/>
        </w:rPr>
        <w:t xml:space="preserve">A hirdetmények és a közbeszerzési terv megküldésének, feladásának és közzétételének szabályait, a hirdetmények </w:t>
      </w:r>
      <w:r w:rsidRPr="005358BD">
        <w:rPr>
          <w:rFonts w:ascii="Times New Roman" w:eastAsia="HiddenHorzOCR" w:hAnsi="Times New Roman" w:cs="Times New Roman"/>
          <w:sz w:val="24"/>
          <w:szCs w:val="24"/>
        </w:rPr>
        <w:t xml:space="preserve">ellenőrzésének </w:t>
      </w:r>
      <w:r w:rsidRPr="005358BD">
        <w:rPr>
          <w:rFonts w:ascii="Times New Roman" w:hAnsi="Times New Roman" w:cs="Times New Roman"/>
          <w:sz w:val="24"/>
          <w:szCs w:val="24"/>
        </w:rPr>
        <w:t xml:space="preserve">rendjét, díjának mértékét, befizetését, a közbeszerzések éves statisztikai </w:t>
      </w:r>
      <w:proofErr w:type="spellStart"/>
      <w:r w:rsidRPr="005358BD">
        <w:rPr>
          <w:rFonts w:ascii="Times New Roman" w:hAnsi="Times New Roman" w:cs="Times New Roman"/>
          <w:sz w:val="24"/>
          <w:szCs w:val="24"/>
        </w:rPr>
        <w:t>összegezésére</w:t>
      </w:r>
      <w:proofErr w:type="spellEnd"/>
      <w:r w:rsidRPr="005358BD">
        <w:rPr>
          <w:rFonts w:ascii="Times New Roman" w:hAnsi="Times New Roman" w:cs="Times New Roman"/>
          <w:sz w:val="24"/>
          <w:szCs w:val="24"/>
        </w:rPr>
        <w:t xml:space="preserve"> vonatkozó szabályokat, továbbá a Közbeszerzési </w:t>
      </w:r>
      <w:r w:rsidRPr="005358BD">
        <w:rPr>
          <w:rFonts w:ascii="Times New Roman" w:eastAsia="HiddenHorzOCR" w:hAnsi="Times New Roman" w:cs="Times New Roman"/>
          <w:sz w:val="24"/>
          <w:szCs w:val="24"/>
        </w:rPr>
        <w:t xml:space="preserve">Értesítőben, </w:t>
      </w:r>
      <w:r w:rsidRPr="005358BD">
        <w:rPr>
          <w:rFonts w:ascii="Times New Roman" w:hAnsi="Times New Roman" w:cs="Times New Roman"/>
          <w:sz w:val="24"/>
          <w:szCs w:val="24"/>
        </w:rPr>
        <w:t>illetve az EKR rendszerben történő közzététel rendjét külön jogszabály határozza meg.</w:t>
      </w:r>
    </w:p>
    <w:p w14:paraId="155ABF4C" w14:textId="77777777" w:rsidR="00D5530D" w:rsidRPr="005358BD" w:rsidRDefault="00607D5E" w:rsidP="002428CF">
      <w:pPr>
        <w:spacing w:line="240" w:lineRule="auto"/>
        <w:rPr>
          <w:rFonts w:ascii="Times New Roman" w:hAnsi="Times New Roman" w:cs="Times New Roman"/>
          <w:b/>
          <w:sz w:val="24"/>
          <w:szCs w:val="24"/>
        </w:rPr>
      </w:pPr>
      <w:r w:rsidRPr="005358BD">
        <w:rPr>
          <w:rFonts w:ascii="Times New Roman" w:hAnsi="Times New Roman" w:cs="Times New Roman"/>
          <w:b/>
          <w:sz w:val="24"/>
          <w:szCs w:val="24"/>
        </w:rPr>
        <w:t>3</w:t>
      </w:r>
      <w:r w:rsidR="004F624A" w:rsidRPr="005358BD">
        <w:rPr>
          <w:rFonts w:ascii="Times New Roman" w:hAnsi="Times New Roman" w:cs="Times New Roman"/>
          <w:b/>
          <w:sz w:val="24"/>
          <w:szCs w:val="24"/>
        </w:rPr>
        <w:t xml:space="preserve">. A közbeszerzési eljárás résztvevőinek feladatai </w:t>
      </w:r>
    </w:p>
    <w:p w14:paraId="5569798F" w14:textId="77777777" w:rsidR="00D5530D" w:rsidRPr="005358BD" w:rsidRDefault="00D5530D" w:rsidP="002428CF">
      <w:pPr>
        <w:spacing w:line="240" w:lineRule="auto"/>
        <w:jc w:val="both"/>
        <w:rPr>
          <w:rFonts w:ascii="Times New Roman" w:hAnsi="Times New Roman" w:cs="Times New Roman"/>
          <w:b/>
          <w:i/>
          <w:sz w:val="24"/>
          <w:szCs w:val="24"/>
          <w:u w:val="single"/>
        </w:rPr>
      </w:pPr>
      <w:r w:rsidRPr="005358BD">
        <w:rPr>
          <w:rFonts w:ascii="Times New Roman" w:hAnsi="Times New Roman" w:cs="Times New Roman"/>
          <w:b/>
          <w:i/>
          <w:sz w:val="24"/>
          <w:szCs w:val="24"/>
          <w:u w:val="single"/>
        </w:rPr>
        <w:t xml:space="preserve">3.1. </w:t>
      </w:r>
      <w:r w:rsidR="00766191" w:rsidRPr="005358BD">
        <w:rPr>
          <w:rFonts w:ascii="Times New Roman" w:hAnsi="Times New Roman" w:cs="Times New Roman"/>
          <w:b/>
          <w:i/>
          <w:sz w:val="24"/>
          <w:szCs w:val="24"/>
          <w:u w:val="single"/>
        </w:rPr>
        <w:t xml:space="preserve">A </w:t>
      </w:r>
      <w:r w:rsidR="008F2EB2" w:rsidRPr="005358BD">
        <w:rPr>
          <w:rFonts w:ascii="Times New Roman" w:hAnsi="Times New Roman" w:cs="Times New Roman"/>
          <w:b/>
          <w:i/>
          <w:sz w:val="24"/>
          <w:szCs w:val="24"/>
          <w:u w:val="single"/>
        </w:rPr>
        <w:t>Képviselő-testület</w:t>
      </w:r>
      <w:r w:rsidRPr="005358BD">
        <w:rPr>
          <w:rFonts w:ascii="Times New Roman" w:hAnsi="Times New Roman" w:cs="Times New Roman"/>
          <w:b/>
          <w:i/>
          <w:sz w:val="24"/>
          <w:szCs w:val="24"/>
          <w:u w:val="single"/>
        </w:rPr>
        <w:t xml:space="preserve"> feladat</w:t>
      </w:r>
      <w:r w:rsidR="008F2EB2" w:rsidRPr="005358BD">
        <w:rPr>
          <w:rFonts w:ascii="Times New Roman" w:hAnsi="Times New Roman" w:cs="Times New Roman"/>
          <w:b/>
          <w:i/>
          <w:sz w:val="24"/>
          <w:szCs w:val="24"/>
          <w:u w:val="single"/>
        </w:rPr>
        <w:t>a</w:t>
      </w:r>
      <w:r w:rsidRPr="005358BD">
        <w:rPr>
          <w:rFonts w:ascii="Times New Roman" w:hAnsi="Times New Roman" w:cs="Times New Roman"/>
          <w:b/>
          <w:i/>
          <w:sz w:val="24"/>
          <w:szCs w:val="24"/>
          <w:u w:val="single"/>
        </w:rPr>
        <w:t>i:</w:t>
      </w:r>
    </w:p>
    <w:p w14:paraId="4A695092" w14:textId="77777777" w:rsidR="00F90CCC" w:rsidRPr="005358BD" w:rsidRDefault="00D5530D" w:rsidP="002428CF">
      <w:pPr>
        <w:spacing w:line="240" w:lineRule="auto"/>
        <w:jc w:val="both"/>
        <w:rPr>
          <w:rFonts w:ascii="Times New Roman" w:hAnsi="Times New Roman" w:cs="Times New Roman"/>
          <w:sz w:val="24"/>
          <w:szCs w:val="24"/>
        </w:rPr>
      </w:pPr>
      <w:r w:rsidRPr="005358BD">
        <w:rPr>
          <w:rFonts w:ascii="Times New Roman" w:hAnsi="Times New Roman" w:cs="Times New Roman"/>
          <w:sz w:val="24"/>
          <w:szCs w:val="24"/>
        </w:rPr>
        <w:t xml:space="preserve">- </w:t>
      </w:r>
      <w:r w:rsidR="00F90CCC" w:rsidRPr="005358BD">
        <w:rPr>
          <w:rFonts w:ascii="Times New Roman" w:hAnsi="Times New Roman" w:cs="Times New Roman"/>
          <w:sz w:val="24"/>
          <w:szCs w:val="24"/>
        </w:rPr>
        <w:t xml:space="preserve">az éves </w:t>
      </w:r>
      <w:r w:rsidR="00BD2999" w:rsidRPr="005358BD">
        <w:rPr>
          <w:rFonts w:ascii="Times New Roman" w:hAnsi="Times New Roman" w:cs="Times New Roman"/>
          <w:sz w:val="24"/>
          <w:szCs w:val="24"/>
        </w:rPr>
        <w:t>összesített közbeszerzési terv</w:t>
      </w:r>
      <w:r w:rsidR="003B666E" w:rsidRPr="005358BD">
        <w:rPr>
          <w:rFonts w:ascii="Times New Roman" w:hAnsi="Times New Roman" w:cs="Times New Roman"/>
          <w:sz w:val="24"/>
          <w:szCs w:val="24"/>
        </w:rPr>
        <w:t xml:space="preserve"> és a közbeszerzési szabályzat</w:t>
      </w:r>
      <w:r w:rsidR="00BD2999" w:rsidRPr="005358BD">
        <w:rPr>
          <w:rFonts w:ascii="Times New Roman" w:hAnsi="Times New Roman" w:cs="Times New Roman"/>
          <w:sz w:val="24"/>
          <w:szCs w:val="24"/>
        </w:rPr>
        <w:t xml:space="preserve"> </w:t>
      </w:r>
      <w:r w:rsidR="00F90CCC" w:rsidRPr="005358BD">
        <w:rPr>
          <w:rFonts w:ascii="Times New Roman" w:hAnsi="Times New Roman" w:cs="Times New Roman"/>
          <w:sz w:val="24"/>
          <w:szCs w:val="24"/>
        </w:rPr>
        <w:t>jóváhagyása;</w:t>
      </w:r>
    </w:p>
    <w:p w14:paraId="4544C0EA" w14:textId="77777777" w:rsidR="00F90CCC" w:rsidRPr="005358BD" w:rsidRDefault="00F90CCC" w:rsidP="002428CF">
      <w:pPr>
        <w:spacing w:line="240" w:lineRule="auto"/>
        <w:jc w:val="both"/>
        <w:rPr>
          <w:rFonts w:ascii="Times New Roman" w:hAnsi="Times New Roman" w:cs="Times New Roman"/>
          <w:sz w:val="24"/>
          <w:szCs w:val="24"/>
        </w:rPr>
      </w:pPr>
      <w:r w:rsidRPr="005358BD">
        <w:rPr>
          <w:rFonts w:ascii="Times New Roman" w:hAnsi="Times New Roman" w:cs="Times New Roman"/>
          <w:sz w:val="24"/>
          <w:szCs w:val="24"/>
        </w:rPr>
        <w:t xml:space="preserve">- a közbeszerzési szabályzat </w:t>
      </w:r>
      <w:r w:rsidR="00C95041" w:rsidRPr="005358BD">
        <w:rPr>
          <w:rFonts w:ascii="Times New Roman" w:hAnsi="Times New Roman" w:cs="Times New Roman"/>
          <w:sz w:val="24"/>
          <w:szCs w:val="24"/>
        </w:rPr>
        <w:t>módosítása</w:t>
      </w:r>
      <w:r w:rsidRPr="005358BD">
        <w:rPr>
          <w:rFonts w:ascii="Times New Roman" w:hAnsi="Times New Roman" w:cs="Times New Roman"/>
          <w:sz w:val="24"/>
          <w:szCs w:val="24"/>
        </w:rPr>
        <w:t>;</w:t>
      </w:r>
    </w:p>
    <w:p w14:paraId="79A99C9B" w14:textId="60B7829F" w:rsidR="00D5530D" w:rsidRPr="005358BD" w:rsidRDefault="00D5530D" w:rsidP="002428CF">
      <w:pPr>
        <w:spacing w:line="240" w:lineRule="auto"/>
        <w:jc w:val="both"/>
        <w:rPr>
          <w:rFonts w:ascii="Times New Roman" w:hAnsi="Times New Roman" w:cs="Times New Roman"/>
          <w:iCs/>
          <w:sz w:val="24"/>
          <w:szCs w:val="24"/>
        </w:rPr>
      </w:pPr>
      <w:r w:rsidRPr="005358BD">
        <w:rPr>
          <w:rFonts w:ascii="Times New Roman" w:hAnsi="Times New Roman" w:cs="Times New Roman"/>
          <w:iCs/>
          <w:sz w:val="24"/>
          <w:szCs w:val="24"/>
        </w:rPr>
        <w:t>- az ajánlati/</w:t>
      </w:r>
      <w:r w:rsidRPr="005358BD">
        <w:rPr>
          <w:rFonts w:ascii="Times New Roman" w:hAnsi="Times New Roman" w:cs="Times New Roman"/>
          <w:sz w:val="24"/>
          <w:szCs w:val="24"/>
        </w:rPr>
        <w:t xml:space="preserve"> eljárást megindító</w:t>
      </w:r>
      <w:r w:rsidRPr="005358BD">
        <w:rPr>
          <w:rFonts w:ascii="Times New Roman" w:hAnsi="Times New Roman" w:cs="Times New Roman"/>
          <w:iCs/>
          <w:sz w:val="24"/>
          <w:szCs w:val="24"/>
        </w:rPr>
        <w:t xml:space="preserve"> /részvételi felhívás</w:t>
      </w:r>
      <w:r w:rsidR="00F90CCC" w:rsidRPr="005358BD">
        <w:rPr>
          <w:rFonts w:ascii="Times New Roman" w:hAnsi="Times New Roman" w:cs="Times New Roman"/>
          <w:iCs/>
          <w:sz w:val="24"/>
          <w:szCs w:val="24"/>
        </w:rPr>
        <w:t>,</w:t>
      </w:r>
      <w:r w:rsidR="00BD2999" w:rsidRPr="005358BD">
        <w:rPr>
          <w:rFonts w:ascii="Times New Roman" w:hAnsi="Times New Roman" w:cs="Times New Roman"/>
          <w:iCs/>
          <w:sz w:val="24"/>
          <w:szCs w:val="24"/>
        </w:rPr>
        <w:t xml:space="preserve"> valamint módosításának jóváhagyása, </w:t>
      </w:r>
    </w:p>
    <w:p w14:paraId="7BD24F06" w14:textId="77777777" w:rsidR="004B7577" w:rsidRPr="005358BD" w:rsidRDefault="00317A8E" w:rsidP="002428CF">
      <w:pPr>
        <w:spacing w:line="240" w:lineRule="auto"/>
        <w:jc w:val="both"/>
        <w:rPr>
          <w:rFonts w:ascii="Times New Roman" w:hAnsi="Times New Roman" w:cs="Times New Roman"/>
          <w:sz w:val="24"/>
          <w:szCs w:val="24"/>
        </w:rPr>
      </w:pPr>
      <w:r w:rsidRPr="005358BD">
        <w:rPr>
          <w:rFonts w:ascii="Times New Roman" w:hAnsi="Times New Roman" w:cs="Times New Roman"/>
          <w:sz w:val="24"/>
          <w:szCs w:val="24"/>
        </w:rPr>
        <w:t>- a k</w:t>
      </w:r>
      <w:r w:rsidR="004B7577" w:rsidRPr="005358BD">
        <w:rPr>
          <w:rFonts w:ascii="Times New Roman" w:hAnsi="Times New Roman" w:cs="Times New Roman"/>
          <w:sz w:val="24"/>
          <w:szCs w:val="24"/>
        </w:rPr>
        <w:t xml:space="preserve">özbeszerzési </w:t>
      </w:r>
      <w:r w:rsidRPr="005358BD">
        <w:rPr>
          <w:rFonts w:ascii="Times New Roman" w:hAnsi="Times New Roman" w:cs="Times New Roman"/>
          <w:sz w:val="24"/>
          <w:szCs w:val="24"/>
        </w:rPr>
        <w:t>d</w:t>
      </w:r>
      <w:r w:rsidR="004B7577" w:rsidRPr="005358BD">
        <w:rPr>
          <w:rFonts w:ascii="Times New Roman" w:hAnsi="Times New Roman" w:cs="Times New Roman"/>
          <w:sz w:val="24"/>
          <w:szCs w:val="24"/>
        </w:rPr>
        <w:t xml:space="preserve">okumentum </w:t>
      </w:r>
      <w:r w:rsidR="00840498" w:rsidRPr="005358BD">
        <w:rPr>
          <w:rFonts w:ascii="Times New Roman" w:hAnsi="Times New Roman" w:cs="Times New Roman"/>
          <w:sz w:val="24"/>
          <w:szCs w:val="24"/>
        </w:rPr>
        <w:t xml:space="preserve">részét képező ajánlati és/vagy részvételi dokumentáció </w:t>
      </w:r>
      <w:r w:rsidR="004B7577" w:rsidRPr="005358BD">
        <w:rPr>
          <w:rFonts w:ascii="Times New Roman" w:hAnsi="Times New Roman" w:cs="Times New Roman"/>
          <w:sz w:val="24"/>
          <w:szCs w:val="24"/>
        </w:rPr>
        <w:t>elfogadása;</w:t>
      </w:r>
    </w:p>
    <w:p w14:paraId="6BD920B1" w14:textId="7B1B08CB" w:rsidR="00974D1E" w:rsidRPr="005358BD" w:rsidRDefault="00974D1E" w:rsidP="007359BB">
      <w:pPr>
        <w:spacing w:after="60" w:line="240" w:lineRule="auto"/>
        <w:jc w:val="both"/>
        <w:rPr>
          <w:rFonts w:ascii="Times New Roman" w:hAnsi="Times New Roman" w:cs="Times New Roman"/>
          <w:sz w:val="24"/>
          <w:szCs w:val="24"/>
        </w:rPr>
      </w:pPr>
      <w:r w:rsidRPr="005358BD">
        <w:rPr>
          <w:rFonts w:ascii="Times New Roman" w:hAnsi="Times New Roman" w:cs="Times New Roman"/>
          <w:iCs/>
          <w:sz w:val="24"/>
          <w:szCs w:val="24"/>
        </w:rPr>
        <w:t>- a közbeszerzési eljárást lezáró döntés meghozatala.</w:t>
      </w:r>
    </w:p>
    <w:p w14:paraId="03C81D71" w14:textId="77777777" w:rsidR="008F2EB2" w:rsidRPr="005358BD" w:rsidRDefault="008F2EB2" w:rsidP="002428CF">
      <w:pPr>
        <w:spacing w:after="60" w:line="240" w:lineRule="auto"/>
        <w:jc w:val="both"/>
        <w:rPr>
          <w:rFonts w:ascii="Times New Roman" w:hAnsi="Times New Roman" w:cs="Times New Roman"/>
          <w:b/>
          <w:i/>
          <w:sz w:val="24"/>
          <w:szCs w:val="24"/>
          <w:u w:val="single"/>
        </w:rPr>
      </w:pPr>
      <w:r w:rsidRPr="005358BD">
        <w:rPr>
          <w:rFonts w:ascii="Times New Roman" w:hAnsi="Times New Roman" w:cs="Times New Roman"/>
          <w:b/>
          <w:i/>
          <w:sz w:val="24"/>
          <w:szCs w:val="24"/>
          <w:u w:val="single"/>
        </w:rPr>
        <w:t>3.2. A Polgármester feladatai:</w:t>
      </w:r>
    </w:p>
    <w:p w14:paraId="2F1E2456" w14:textId="77777777" w:rsidR="0025782A" w:rsidRPr="005358BD" w:rsidRDefault="0025782A" w:rsidP="002428CF">
      <w:pPr>
        <w:spacing w:after="60" w:line="240" w:lineRule="auto"/>
        <w:jc w:val="both"/>
        <w:rPr>
          <w:rFonts w:ascii="Times New Roman" w:hAnsi="Times New Roman" w:cs="Times New Roman"/>
          <w:b/>
          <w:i/>
          <w:sz w:val="24"/>
          <w:szCs w:val="24"/>
          <w:u w:val="single"/>
        </w:rPr>
      </w:pPr>
    </w:p>
    <w:p w14:paraId="3264B822" w14:textId="77777777" w:rsidR="007A4518" w:rsidRPr="005358BD" w:rsidRDefault="007A4518" w:rsidP="002428CF">
      <w:pPr>
        <w:spacing w:line="240" w:lineRule="auto"/>
        <w:jc w:val="both"/>
        <w:rPr>
          <w:rFonts w:ascii="Times New Roman" w:hAnsi="Times New Roman" w:cs="Times New Roman"/>
          <w:sz w:val="24"/>
          <w:szCs w:val="24"/>
        </w:rPr>
      </w:pPr>
      <w:r w:rsidRPr="005358BD">
        <w:rPr>
          <w:rFonts w:ascii="Times New Roman" w:hAnsi="Times New Roman" w:cs="Times New Roman"/>
          <w:sz w:val="24"/>
          <w:szCs w:val="24"/>
        </w:rPr>
        <w:lastRenderedPageBreak/>
        <w:t>- a közbeszerzés becsült értékének meghatározása a Kbt. 16-20. §-</w:t>
      </w:r>
      <w:proofErr w:type="spellStart"/>
      <w:r w:rsidRPr="005358BD">
        <w:rPr>
          <w:rFonts w:ascii="Times New Roman" w:hAnsi="Times New Roman" w:cs="Times New Roman"/>
          <w:sz w:val="24"/>
          <w:szCs w:val="24"/>
        </w:rPr>
        <w:t>ai</w:t>
      </w:r>
      <w:proofErr w:type="spellEnd"/>
      <w:r w:rsidRPr="005358BD">
        <w:rPr>
          <w:rFonts w:ascii="Times New Roman" w:hAnsi="Times New Roman" w:cs="Times New Roman"/>
          <w:sz w:val="24"/>
          <w:szCs w:val="24"/>
        </w:rPr>
        <w:t xml:space="preserve"> alapján, figyelemmel a Kbt. 28. § (2) bekezdésében foglaltakra, ezen belül különösen: </w:t>
      </w:r>
    </w:p>
    <w:p w14:paraId="5CF8AF5D" w14:textId="77777777" w:rsidR="007A4518" w:rsidRPr="005358BD" w:rsidRDefault="007A4518" w:rsidP="002428CF">
      <w:pPr>
        <w:spacing w:after="60" w:line="240" w:lineRule="auto"/>
        <w:jc w:val="both"/>
        <w:rPr>
          <w:rFonts w:ascii="Times New Roman" w:hAnsi="Times New Roman" w:cs="Times New Roman"/>
          <w:sz w:val="24"/>
          <w:szCs w:val="24"/>
        </w:rPr>
      </w:pPr>
      <w:r w:rsidRPr="005358BD">
        <w:rPr>
          <w:rFonts w:ascii="Times New Roman" w:hAnsi="Times New Roman" w:cs="Times New Roman"/>
          <w:sz w:val="24"/>
          <w:szCs w:val="24"/>
        </w:rPr>
        <w:t xml:space="preserve">a) beszerzés tárgyára vonatkozó indikatív ajánlatok vizsgálata, </w:t>
      </w:r>
    </w:p>
    <w:p w14:paraId="4B6C79C5" w14:textId="77777777" w:rsidR="007A4518" w:rsidRPr="005358BD" w:rsidRDefault="007A4518" w:rsidP="002428CF">
      <w:pPr>
        <w:spacing w:after="60" w:line="240" w:lineRule="auto"/>
        <w:jc w:val="both"/>
        <w:rPr>
          <w:rFonts w:ascii="Times New Roman" w:hAnsi="Times New Roman" w:cs="Times New Roman"/>
          <w:sz w:val="24"/>
          <w:szCs w:val="24"/>
        </w:rPr>
      </w:pPr>
      <w:r w:rsidRPr="005358BD">
        <w:rPr>
          <w:rFonts w:ascii="Times New Roman" w:hAnsi="Times New Roman" w:cs="Times New Roman"/>
          <w:sz w:val="24"/>
          <w:szCs w:val="24"/>
        </w:rPr>
        <w:t xml:space="preserve">b) a beszerzés tárgyára vonatkozó, arra szakosodott szervezetek által végzett piackutatás eredménye, </w:t>
      </w:r>
    </w:p>
    <w:p w14:paraId="1B88657E" w14:textId="77777777" w:rsidR="007A4518" w:rsidRPr="005358BD" w:rsidRDefault="007A4518" w:rsidP="002428CF">
      <w:pPr>
        <w:spacing w:after="60" w:line="240" w:lineRule="auto"/>
        <w:jc w:val="both"/>
        <w:rPr>
          <w:rFonts w:ascii="Times New Roman" w:hAnsi="Times New Roman" w:cs="Times New Roman"/>
          <w:sz w:val="24"/>
          <w:szCs w:val="24"/>
        </w:rPr>
      </w:pPr>
      <w:r w:rsidRPr="005358BD">
        <w:rPr>
          <w:rFonts w:ascii="Times New Roman" w:hAnsi="Times New Roman" w:cs="Times New Roman"/>
          <w:sz w:val="24"/>
          <w:szCs w:val="24"/>
        </w:rPr>
        <w:t xml:space="preserve">c) igazságügyi szakértő szakvéleménye, </w:t>
      </w:r>
    </w:p>
    <w:p w14:paraId="5AAA4DF7" w14:textId="77777777" w:rsidR="007A4518" w:rsidRPr="005358BD" w:rsidRDefault="007A4518" w:rsidP="002428CF">
      <w:pPr>
        <w:spacing w:after="60" w:line="240" w:lineRule="auto"/>
        <w:jc w:val="both"/>
        <w:rPr>
          <w:rFonts w:ascii="Times New Roman" w:hAnsi="Times New Roman" w:cs="Times New Roman"/>
          <w:sz w:val="24"/>
          <w:szCs w:val="24"/>
        </w:rPr>
      </w:pPr>
      <w:r w:rsidRPr="005358BD">
        <w:rPr>
          <w:rFonts w:ascii="Times New Roman" w:hAnsi="Times New Roman" w:cs="Times New Roman"/>
          <w:sz w:val="24"/>
          <w:szCs w:val="24"/>
        </w:rPr>
        <w:t xml:space="preserve">d) szakmai kamarák által ajánlott díjszabások, </w:t>
      </w:r>
    </w:p>
    <w:p w14:paraId="527DE99A" w14:textId="77777777" w:rsidR="007A4518" w:rsidRPr="005358BD" w:rsidRDefault="007A4518" w:rsidP="002428CF">
      <w:pPr>
        <w:spacing w:after="60" w:line="240" w:lineRule="auto"/>
        <w:jc w:val="both"/>
        <w:rPr>
          <w:rFonts w:ascii="Times New Roman" w:hAnsi="Times New Roman" w:cs="Times New Roman"/>
          <w:sz w:val="24"/>
          <w:szCs w:val="24"/>
        </w:rPr>
      </w:pPr>
      <w:r w:rsidRPr="005358BD">
        <w:rPr>
          <w:rFonts w:ascii="Times New Roman" w:hAnsi="Times New Roman" w:cs="Times New Roman"/>
          <w:sz w:val="24"/>
          <w:szCs w:val="24"/>
        </w:rPr>
        <w:t xml:space="preserve">e) szakmai kamarák által előállított és karbantartott, megvalósítási értéken alapuló, részletes építési adatbázis, </w:t>
      </w:r>
    </w:p>
    <w:p w14:paraId="43778FDD" w14:textId="77777777" w:rsidR="007A4518" w:rsidRPr="005358BD" w:rsidRDefault="007A4518" w:rsidP="002428CF">
      <w:pPr>
        <w:spacing w:after="60" w:line="240" w:lineRule="auto"/>
        <w:jc w:val="both"/>
        <w:rPr>
          <w:rFonts w:ascii="Times New Roman" w:hAnsi="Times New Roman" w:cs="Times New Roman"/>
          <w:sz w:val="24"/>
          <w:szCs w:val="24"/>
        </w:rPr>
      </w:pPr>
      <w:r w:rsidRPr="005358BD">
        <w:rPr>
          <w:rFonts w:ascii="Times New Roman" w:hAnsi="Times New Roman" w:cs="Times New Roman"/>
          <w:sz w:val="24"/>
          <w:szCs w:val="24"/>
        </w:rPr>
        <w:t xml:space="preserve">f) a Közbeszerzési Hatóság által kiadott </w:t>
      </w:r>
      <w:proofErr w:type="spellStart"/>
      <w:r w:rsidRPr="005358BD">
        <w:rPr>
          <w:rFonts w:ascii="Times New Roman" w:hAnsi="Times New Roman" w:cs="Times New Roman"/>
          <w:sz w:val="24"/>
          <w:szCs w:val="24"/>
        </w:rPr>
        <w:t>árstatisztika</w:t>
      </w:r>
      <w:proofErr w:type="spellEnd"/>
      <w:r w:rsidRPr="005358BD">
        <w:rPr>
          <w:rFonts w:ascii="Times New Roman" w:hAnsi="Times New Roman" w:cs="Times New Roman"/>
          <w:sz w:val="24"/>
          <w:szCs w:val="24"/>
        </w:rPr>
        <w:t xml:space="preserve">, </w:t>
      </w:r>
    </w:p>
    <w:p w14:paraId="5CD6DFBC" w14:textId="77777777" w:rsidR="007A4518" w:rsidRPr="005358BD" w:rsidRDefault="007A4518" w:rsidP="002428CF">
      <w:pPr>
        <w:spacing w:after="60" w:line="240" w:lineRule="auto"/>
        <w:jc w:val="both"/>
        <w:rPr>
          <w:rFonts w:ascii="Times New Roman" w:hAnsi="Times New Roman" w:cs="Times New Roman"/>
          <w:sz w:val="24"/>
          <w:szCs w:val="24"/>
        </w:rPr>
      </w:pPr>
      <w:r w:rsidRPr="005358BD">
        <w:rPr>
          <w:rFonts w:ascii="Times New Roman" w:hAnsi="Times New Roman" w:cs="Times New Roman"/>
          <w:sz w:val="24"/>
          <w:szCs w:val="24"/>
        </w:rPr>
        <w:t>g) az ajánlatkérő korábbi, hasonló tárgyra irányuló szerződései elemzésének eredménye.</w:t>
      </w:r>
    </w:p>
    <w:p w14:paraId="3A520FF4" w14:textId="77777777" w:rsidR="0025782A" w:rsidRPr="005358BD" w:rsidRDefault="0025782A" w:rsidP="002428CF">
      <w:pPr>
        <w:spacing w:after="60" w:line="240" w:lineRule="auto"/>
        <w:jc w:val="both"/>
        <w:rPr>
          <w:rFonts w:ascii="Times New Roman" w:hAnsi="Times New Roman" w:cs="Times New Roman"/>
          <w:sz w:val="24"/>
          <w:szCs w:val="24"/>
        </w:rPr>
      </w:pPr>
      <w:r w:rsidRPr="005358BD">
        <w:rPr>
          <w:rFonts w:ascii="Times New Roman" w:hAnsi="Times New Roman" w:cs="Times New Roman"/>
          <w:sz w:val="24"/>
          <w:szCs w:val="24"/>
        </w:rPr>
        <w:t>- a Képviselő-testület döntéseihez szükséges információk összeállítása, előterjesztése és a döntési javaslatok megfogalmazása;</w:t>
      </w:r>
    </w:p>
    <w:p w14:paraId="793AE99D" w14:textId="75E6BA4D" w:rsidR="00F90CCC" w:rsidRPr="005358BD" w:rsidRDefault="00BD2999" w:rsidP="002428CF">
      <w:pPr>
        <w:pStyle w:val="Listaszerbekezds"/>
        <w:numPr>
          <w:ilvl w:val="0"/>
          <w:numId w:val="3"/>
        </w:numPr>
        <w:spacing w:after="0" w:line="240" w:lineRule="auto"/>
        <w:ind w:left="142" w:hanging="142"/>
        <w:jc w:val="both"/>
        <w:rPr>
          <w:rFonts w:ascii="Times New Roman" w:hAnsi="Times New Roman" w:cs="Times New Roman"/>
          <w:sz w:val="24"/>
          <w:szCs w:val="24"/>
        </w:rPr>
      </w:pPr>
      <w:r w:rsidRPr="005358BD">
        <w:rPr>
          <w:rFonts w:ascii="Times New Roman" w:hAnsi="Times New Roman" w:cs="Times New Roman"/>
          <w:sz w:val="24"/>
          <w:szCs w:val="24"/>
        </w:rPr>
        <w:t xml:space="preserve"> tárgyalásos eljárásokban a tárgyalás</w:t>
      </w:r>
      <w:r w:rsidR="00636DCE" w:rsidRPr="005358BD">
        <w:rPr>
          <w:rFonts w:ascii="Times New Roman" w:hAnsi="Times New Roman" w:cs="Times New Roman"/>
          <w:sz w:val="24"/>
          <w:szCs w:val="24"/>
        </w:rPr>
        <w:t>(ok)</w:t>
      </w:r>
      <w:r w:rsidRPr="005358BD">
        <w:rPr>
          <w:rFonts w:ascii="Times New Roman" w:hAnsi="Times New Roman" w:cs="Times New Roman"/>
          <w:sz w:val="24"/>
          <w:szCs w:val="24"/>
        </w:rPr>
        <w:t xml:space="preserve"> lefolytatása;</w:t>
      </w:r>
    </w:p>
    <w:p w14:paraId="2F860087" w14:textId="751347DB" w:rsidR="00820B7E" w:rsidRPr="005358BD" w:rsidRDefault="00820B7E" w:rsidP="00877ACC">
      <w:pPr>
        <w:spacing w:line="240" w:lineRule="auto"/>
        <w:jc w:val="both"/>
        <w:rPr>
          <w:rFonts w:ascii="Times New Roman" w:hAnsi="Times New Roman" w:cs="Times New Roman"/>
          <w:sz w:val="24"/>
          <w:szCs w:val="24"/>
        </w:rPr>
      </w:pPr>
      <w:r w:rsidRPr="005358BD">
        <w:rPr>
          <w:rFonts w:ascii="Times New Roman" w:hAnsi="Times New Roman" w:cs="Times New Roman"/>
          <w:sz w:val="24"/>
          <w:szCs w:val="24"/>
        </w:rPr>
        <w:t>- döntés a hirdetmény nélküli eljárások esetében az ajánlattételre felkérés</w:t>
      </w:r>
      <w:r w:rsidR="00877ACC" w:rsidRPr="005358BD">
        <w:rPr>
          <w:rFonts w:ascii="Times New Roman" w:hAnsi="Times New Roman" w:cs="Times New Roman"/>
          <w:sz w:val="24"/>
          <w:szCs w:val="24"/>
        </w:rPr>
        <w:t xml:space="preserve">re kerülő gazdasági szereplőkről </w:t>
      </w:r>
      <w:r w:rsidRPr="005358BD">
        <w:rPr>
          <w:rFonts w:ascii="Times New Roman" w:hAnsi="Times New Roman" w:cs="Times New Roman"/>
          <w:sz w:val="24"/>
          <w:szCs w:val="24"/>
        </w:rPr>
        <w:t xml:space="preserve">az összeférhetetlenségi szabályok </w:t>
      </w:r>
      <w:proofErr w:type="gramStart"/>
      <w:r w:rsidRPr="005358BD">
        <w:rPr>
          <w:rFonts w:ascii="Times New Roman" w:hAnsi="Times New Roman" w:cs="Times New Roman"/>
          <w:sz w:val="24"/>
          <w:szCs w:val="24"/>
        </w:rPr>
        <w:t>figyelembe vételével</w:t>
      </w:r>
      <w:proofErr w:type="gramEnd"/>
      <w:r w:rsidRPr="005358BD">
        <w:rPr>
          <w:rFonts w:ascii="Times New Roman" w:hAnsi="Times New Roman" w:cs="Times New Roman"/>
          <w:sz w:val="24"/>
          <w:szCs w:val="24"/>
        </w:rPr>
        <w:t>;</w:t>
      </w:r>
    </w:p>
    <w:p w14:paraId="64213467" w14:textId="021EF59C" w:rsidR="00CA4321" w:rsidRPr="005358BD" w:rsidRDefault="00CA4321" w:rsidP="00CA4321">
      <w:pPr>
        <w:spacing w:line="240" w:lineRule="auto"/>
        <w:jc w:val="both"/>
        <w:rPr>
          <w:rFonts w:ascii="Times New Roman" w:hAnsi="Times New Roman"/>
          <w:sz w:val="24"/>
          <w:szCs w:val="24"/>
        </w:rPr>
      </w:pPr>
      <w:r w:rsidRPr="005358BD">
        <w:rPr>
          <w:rFonts w:ascii="Times New Roman" w:hAnsi="Times New Roman"/>
          <w:sz w:val="24"/>
          <w:szCs w:val="24"/>
        </w:rPr>
        <w:t xml:space="preserve">- a </w:t>
      </w:r>
      <w:proofErr w:type="spellStart"/>
      <w:r w:rsidRPr="005358BD">
        <w:rPr>
          <w:rFonts w:ascii="Times New Roman" w:hAnsi="Times New Roman"/>
          <w:sz w:val="24"/>
          <w:szCs w:val="24"/>
        </w:rPr>
        <w:t>Kbt</w:t>
      </w:r>
      <w:proofErr w:type="spellEnd"/>
      <w:r w:rsidRPr="005358BD">
        <w:rPr>
          <w:rFonts w:ascii="Times New Roman" w:hAnsi="Times New Roman"/>
          <w:sz w:val="24"/>
          <w:szCs w:val="24"/>
        </w:rPr>
        <w:t xml:space="preserve">-ben meghatározott egyes adatoknak, információknak, dokumentumoknak, hirdetményeknek (Kbt. 43. § (1) bekezdés, 103. § (6) bekezdés, 115. § (7) bekezdésében) a Közbeszerzési Hatóság által működtetett </w:t>
      </w:r>
      <w:r w:rsidR="005E01FE">
        <w:rPr>
          <w:rFonts w:ascii="Times New Roman" w:hAnsi="Times New Roman"/>
          <w:sz w:val="24"/>
          <w:szCs w:val="24"/>
        </w:rPr>
        <w:t>EKR/</w:t>
      </w:r>
      <w:proofErr w:type="spellStart"/>
      <w:r w:rsidR="00B25F8D" w:rsidRPr="005358BD">
        <w:rPr>
          <w:rFonts w:ascii="Times New Roman" w:hAnsi="Times New Roman"/>
          <w:sz w:val="24"/>
          <w:szCs w:val="24"/>
        </w:rPr>
        <w:t>Core</w:t>
      </w:r>
      <w:proofErr w:type="spellEnd"/>
      <w:r w:rsidR="00B25F8D" w:rsidRPr="005358BD">
        <w:rPr>
          <w:rFonts w:ascii="Times New Roman" w:hAnsi="Times New Roman"/>
          <w:sz w:val="24"/>
          <w:szCs w:val="24"/>
        </w:rPr>
        <w:t>-rendszerben</w:t>
      </w:r>
      <w:r w:rsidRPr="005358BD">
        <w:rPr>
          <w:rFonts w:ascii="Times New Roman" w:hAnsi="Times New Roman"/>
          <w:sz w:val="24"/>
          <w:szCs w:val="24"/>
        </w:rPr>
        <w:t xml:space="preserve"> való közzététele (amennyiben </w:t>
      </w:r>
      <w:r w:rsidR="005A71DF" w:rsidRPr="005358BD">
        <w:rPr>
          <w:rFonts w:ascii="Times New Roman" w:hAnsi="Times New Roman"/>
          <w:sz w:val="24"/>
          <w:szCs w:val="24"/>
        </w:rPr>
        <w:t xml:space="preserve">az EKR-rendszerben </w:t>
      </w:r>
      <w:r w:rsidRPr="005358BD">
        <w:rPr>
          <w:rFonts w:ascii="Times New Roman" w:hAnsi="Times New Roman"/>
          <w:sz w:val="24"/>
          <w:szCs w:val="24"/>
        </w:rPr>
        <w:t>való közzététel valamely okból nem lehetséges, a</w:t>
      </w:r>
      <w:r w:rsidR="000625A9" w:rsidRPr="005358BD">
        <w:rPr>
          <w:rFonts w:ascii="Times New Roman" w:hAnsi="Times New Roman"/>
          <w:sz w:val="24"/>
          <w:szCs w:val="24"/>
        </w:rPr>
        <w:t>z</w:t>
      </w:r>
      <w:r w:rsidRPr="005358BD">
        <w:rPr>
          <w:rFonts w:ascii="Times New Roman" w:hAnsi="Times New Roman"/>
          <w:sz w:val="24"/>
          <w:szCs w:val="24"/>
        </w:rPr>
        <w:t xml:space="preserve"> </w:t>
      </w:r>
      <w:r w:rsidR="000625A9" w:rsidRPr="005358BD">
        <w:rPr>
          <w:rFonts w:ascii="Times New Roman" w:hAnsi="Times New Roman"/>
          <w:sz w:val="24"/>
          <w:szCs w:val="24"/>
        </w:rPr>
        <w:t>Önkormányzat</w:t>
      </w:r>
      <w:r w:rsidRPr="005358BD">
        <w:rPr>
          <w:rFonts w:ascii="Times New Roman" w:hAnsi="Times New Roman"/>
          <w:sz w:val="24"/>
          <w:szCs w:val="24"/>
        </w:rPr>
        <w:t xml:space="preserve"> saját honlapján való közzététele), az ott meghatározott időben és módon;</w:t>
      </w:r>
    </w:p>
    <w:p w14:paraId="68E443BC" w14:textId="77777777" w:rsidR="003B666E" w:rsidRPr="005358BD" w:rsidRDefault="003B666E" w:rsidP="002428CF">
      <w:pPr>
        <w:spacing w:line="240" w:lineRule="auto"/>
        <w:jc w:val="both"/>
        <w:rPr>
          <w:rFonts w:ascii="Times New Roman" w:hAnsi="Times New Roman" w:cs="Times New Roman"/>
          <w:sz w:val="24"/>
          <w:szCs w:val="24"/>
        </w:rPr>
      </w:pPr>
      <w:r w:rsidRPr="005358BD">
        <w:rPr>
          <w:rFonts w:ascii="Times New Roman" w:hAnsi="Times New Roman" w:cs="Times New Roman"/>
          <w:sz w:val="24"/>
          <w:szCs w:val="24"/>
        </w:rPr>
        <w:t>- az iratok, dokumentumok nyilvántartása, gondos őrzésének megszervezése;</w:t>
      </w:r>
    </w:p>
    <w:p w14:paraId="180767DA" w14:textId="77777777" w:rsidR="00636DCE" w:rsidRPr="005358BD" w:rsidRDefault="00636DCE" w:rsidP="002428CF">
      <w:pPr>
        <w:spacing w:line="240" w:lineRule="auto"/>
        <w:jc w:val="both"/>
        <w:rPr>
          <w:rFonts w:ascii="Times New Roman" w:hAnsi="Times New Roman" w:cs="Times New Roman"/>
          <w:sz w:val="24"/>
          <w:szCs w:val="24"/>
        </w:rPr>
      </w:pPr>
      <w:r w:rsidRPr="005358BD">
        <w:rPr>
          <w:rFonts w:ascii="Times New Roman" w:hAnsi="Times New Roman" w:cs="Times New Roman"/>
          <w:sz w:val="24"/>
          <w:szCs w:val="24"/>
        </w:rPr>
        <w:t>- a bírálóbizottsági tagok kijelölése</w:t>
      </w:r>
      <w:r w:rsidR="00942B8C" w:rsidRPr="005358BD">
        <w:rPr>
          <w:rFonts w:ascii="Times New Roman" w:hAnsi="Times New Roman" w:cs="Times New Roman"/>
          <w:sz w:val="24"/>
          <w:szCs w:val="24"/>
        </w:rPr>
        <w:t xml:space="preserve"> (3.sz. melléklet szerinti minta)</w:t>
      </w:r>
      <w:r w:rsidRPr="005358BD">
        <w:rPr>
          <w:rFonts w:ascii="Times New Roman" w:hAnsi="Times New Roman" w:cs="Times New Roman"/>
          <w:sz w:val="24"/>
          <w:szCs w:val="24"/>
        </w:rPr>
        <w:t>;</w:t>
      </w:r>
    </w:p>
    <w:p w14:paraId="6F27E6E4" w14:textId="77777777" w:rsidR="00504A8A" w:rsidRPr="005358BD" w:rsidRDefault="00504A8A" w:rsidP="002428CF">
      <w:pPr>
        <w:spacing w:line="240" w:lineRule="auto"/>
        <w:jc w:val="both"/>
        <w:rPr>
          <w:rFonts w:ascii="Times New Roman" w:hAnsi="Times New Roman" w:cs="Times New Roman"/>
          <w:sz w:val="24"/>
          <w:szCs w:val="24"/>
        </w:rPr>
      </w:pPr>
      <w:r w:rsidRPr="005358BD">
        <w:rPr>
          <w:rFonts w:ascii="Times New Roman" w:hAnsi="Times New Roman" w:cs="Times New Roman"/>
          <w:sz w:val="24"/>
          <w:szCs w:val="24"/>
        </w:rPr>
        <w:t xml:space="preserve">- a közbeszerzési dokumentumok elkészítésében közreműködő alkalmazottak, szakértőként </w:t>
      </w:r>
      <w:r w:rsidRPr="005358BD">
        <w:rPr>
          <w:rFonts w:ascii="Times New Roman" w:hAnsi="Times New Roman" w:cs="Times New Roman"/>
          <w:i/>
          <w:sz w:val="24"/>
          <w:szCs w:val="24"/>
        </w:rPr>
        <w:t>(felelős akkreditált közbeszerzési szaktanácsadó, ügyvéd, szakértő, lebonyolító)</w:t>
      </w:r>
      <w:r w:rsidRPr="005358BD">
        <w:rPr>
          <w:rFonts w:ascii="Times New Roman" w:hAnsi="Times New Roman" w:cs="Times New Roman"/>
          <w:sz w:val="24"/>
          <w:szCs w:val="24"/>
        </w:rPr>
        <w:t xml:space="preserve"> megbízott személyek vagy gazdálkodó szervezetek megbízása</w:t>
      </w:r>
      <w:r w:rsidR="00974D1E" w:rsidRPr="005358BD">
        <w:rPr>
          <w:rFonts w:ascii="Times New Roman" w:hAnsi="Times New Roman" w:cs="Times New Roman"/>
          <w:sz w:val="24"/>
          <w:szCs w:val="24"/>
        </w:rPr>
        <w:t>.</w:t>
      </w:r>
    </w:p>
    <w:p w14:paraId="68D1AAB8" w14:textId="77777777" w:rsidR="00BD2999" w:rsidRPr="005358BD" w:rsidRDefault="00BD2999" w:rsidP="002428CF">
      <w:pPr>
        <w:spacing w:after="0" w:line="240" w:lineRule="auto"/>
        <w:jc w:val="both"/>
        <w:rPr>
          <w:rFonts w:ascii="Times New Roman" w:hAnsi="Times New Roman" w:cs="Times New Roman"/>
          <w:sz w:val="24"/>
          <w:szCs w:val="24"/>
        </w:rPr>
      </w:pPr>
    </w:p>
    <w:p w14:paraId="4E8F3247" w14:textId="77777777" w:rsidR="005732C4" w:rsidRPr="005358BD" w:rsidRDefault="005732C4" w:rsidP="002428CF">
      <w:pPr>
        <w:spacing w:line="240" w:lineRule="auto"/>
        <w:jc w:val="both"/>
        <w:rPr>
          <w:rFonts w:ascii="Times New Roman" w:hAnsi="Times New Roman" w:cs="Times New Roman"/>
          <w:sz w:val="24"/>
          <w:szCs w:val="24"/>
        </w:rPr>
      </w:pPr>
      <w:r w:rsidRPr="005358BD">
        <w:rPr>
          <w:rFonts w:ascii="Times New Roman" w:hAnsi="Times New Roman" w:cs="Times New Roman"/>
          <w:b/>
          <w:i/>
          <w:sz w:val="24"/>
          <w:szCs w:val="24"/>
          <w:u w:val="single"/>
        </w:rPr>
        <w:t>3.</w:t>
      </w:r>
      <w:r w:rsidR="008F2EB2" w:rsidRPr="005358BD">
        <w:rPr>
          <w:rFonts w:ascii="Times New Roman" w:hAnsi="Times New Roman" w:cs="Times New Roman"/>
          <w:b/>
          <w:i/>
          <w:sz w:val="24"/>
          <w:szCs w:val="24"/>
          <w:u w:val="single"/>
        </w:rPr>
        <w:t>3</w:t>
      </w:r>
      <w:r w:rsidRPr="005358BD">
        <w:rPr>
          <w:rFonts w:ascii="Times New Roman" w:hAnsi="Times New Roman" w:cs="Times New Roman"/>
          <w:b/>
          <w:i/>
          <w:sz w:val="24"/>
          <w:szCs w:val="24"/>
          <w:u w:val="single"/>
        </w:rPr>
        <w:t>. Bíráló</w:t>
      </w:r>
      <w:r w:rsidR="00CD70A7" w:rsidRPr="005358BD">
        <w:rPr>
          <w:rFonts w:ascii="Times New Roman" w:hAnsi="Times New Roman" w:cs="Times New Roman"/>
          <w:b/>
          <w:i/>
          <w:sz w:val="24"/>
          <w:szCs w:val="24"/>
          <w:u w:val="single"/>
        </w:rPr>
        <w:t>b</w:t>
      </w:r>
      <w:r w:rsidRPr="005358BD">
        <w:rPr>
          <w:rFonts w:ascii="Times New Roman" w:hAnsi="Times New Roman" w:cs="Times New Roman"/>
          <w:b/>
          <w:i/>
          <w:sz w:val="24"/>
          <w:szCs w:val="24"/>
          <w:u w:val="single"/>
        </w:rPr>
        <w:t>izottság</w:t>
      </w:r>
      <w:r w:rsidR="00BE0A0B" w:rsidRPr="005358BD">
        <w:rPr>
          <w:rFonts w:ascii="Times New Roman" w:hAnsi="Times New Roman" w:cs="Times New Roman"/>
          <w:b/>
          <w:i/>
          <w:sz w:val="24"/>
          <w:szCs w:val="24"/>
          <w:u w:val="single"/>
        </w:rPr>
        <w:t xml:space="preserve"> tagjai és </w:t>
      </w:r>
      <w:r w:rsidRPr="005358BD">
        <w:rPr>
          <w:rFonts w:ascii="Times New Roman" w:hAnsi="Times New Roman" w:cs="Times New Roman"/>
          <w:b/>
          <w:i/>
          <w:sz w:val="24"/>
          <w:szCs w:val="24"/>
          <w:u w:val="single"/>
        </w:rPr>
        <w:t>feladata</w:t>
      </w:r>
      <w:r w:rsidR="00CD70A7" w:rsidRPr="005358BD">
        <w:rPr>
          <w:rFonts w:ascii="Times New Roman" w:hAnsi="Times New Roman" w:cs="Times New Roman"/>
          <w:b/>
          <w:i/>
          <w:sz w:val="24"/>
          <w:szCs w:val="24"/>
          <w:u w:val="single"/>
        </w:rPr>
        <w:t>i</w:t>
      </w:r>
      <w:r w:rsidRPr="005358BD">
        <w:rPr>
          <w:rFonts w:ascii="Times New Roman" w:hAnsi="Times New Roman" w:cs="Times New Roman"/>
          <w:b/>
          <w:i/>
          <w:sz w:val="24"/>
          <w:szCs w:val="24"/>
        </w:rPr>
        <w:t>:</w:t>
      </w:r>
      <w:r w:rsidRPr="005358BD">
        <w:rPr>
          <w:rFonts w:ascii="Times New Roman" w:hAnsi="Times New Roman" w:cs="Times New Roman"/>
          <w:sz w:val="24"/>
          <w:szCs w:val="24"/>
        </w:rPr>
        <w:t xml:space="preserve"> </w:t>
      </w:r>
    </w:p>
    <w:p w14:paraId="6688BB09" w14:textId="1F96C3B3" w:rsidR="005732C4" w:rsidRPr="005358BD" w:rsidRDefault="00766191" w:rsidP="002428CF">
      <w:pPr>
        <w:spacing w:line="240" w:lineRule="auto"/>
        <w:jc w:val="both"/>
        <w:rPr>
          <w:rFonts w:ascii="Times New Roman" w:eastAsia="Times New Roman" w:hAnsi="Times New Roman" w:cs="Times New Roman"/>
          <w:sz w:val="24"/>
          <w:szCs w:val="24"/>
        </w:rPr>
      </w:pPr>
      <w:r w:rsidRPr="005358BD">
        <w:rPr>
          <w:rFonts w:ascii="Times New Roman" w:hAnsi="Times New Roman" w:cs="Times New Roman"/>
          <w:sz w:val="24"/>
          <w:szCs w:val="24"/>
        </w:rPr>
        <w:t>Az Önkormányzat</w:t>
      </w:r>
      <w:r w:rsidR="005732C4" w:rsidRPr="005358BD">
        <w:rPr>
          <w:rFonts w:ascii="Times New Roman" w:hAnsi="Times New Roman" w:cs="Times New Roman"/>
          <w:sz w:val="24"/>
          <w:szCs w:val="24"/>
        </w:rPr>
        <w:t xml:space="preserve"> a beérkezett ajánlatok elbírálására </w:t>
      </w:r>
      <w:r w:rsidR="00CD70A7" w:rsidRPr="005358BD">
        <w:rPr>
          <w:rFonts w:ascii="Times New Roman" w:hAnsi="Times New Roman" w:cs="Times New Roman"/>
          <w:sz w:val="24"/>
          <w:szCs w:val="24"/>
        </w:rPr>
        <w:t>legalább (három) 3</w:t>
      </w:r>
      <w:r w:rsidR="005732C4" w:rsidRPr="005358BD">
        <w:rPr>
          <w:rFonts w:ascii="Times New Roman" w:hAnsi="Times New Roman" w:cs="Times New Roman"/>
          <w:sz w:val="24"/>
          <w:szCs w:val="24"/>
        </w:rPr>
        <w:t xml:space="preserve"> tagú Bíráló</w:t>
      </w:r>
      <w:r w:rsidR="00CD70A7" w:rsidRPr="005358BD">
        <w:rPr>
          <w:rFonts w:ascii="Times New Roman" w:hAnsi="Times New Roman" w:cs="Times New Roman"/>
          <w:sz w:val="24"/>
          <w:szCs w:val="24"/>
        </w:rPr>
        <w:t>b</w:t>
      </w:r>
      <w:r w:rsidR="005732C4" w:rsidRPr="005358BD">
        <w:rPr>
          <w:rFonts w:ascii="Times New Roman" w:hAnsi="Times New Roman" w:cs="Times New Roman"/>
          <w:sz w:val="24"/>
          <w:szCs w:val="24"/>
        </w:rPr>
        <w:t xml:space="preserve">izottságot hoz létre, mely írásbeli szakvéleményt és döntési javaslatot készít a közbeszerzési eljárást lezáró </w:t>
      </w:r>
      <w:r w:rsidR="00552DC5" w:rsidRPr="005358BD">
        <w:rPr>
          <w:rFonts w:ascii="Times New Roman" w:hAnsi="Times New Roman" w:cs="Times New Roman"/>
          <w:sz w:val="24"/>
          <w:szCs w:val="24"/>
        </w:rPr>
        <w:t>Döntéshozó</w:t>
      </w:r>
      <w:r w:rsidR="005732C4" w:rsidRPr="005358BD">
        <w:rPr>
          <w:rFonts w:ascii="Times New Roman" w:hAnsi="Times New Roman" w:cs="Times New Roman"/>
          <w:sz w:val="24"/>
          <w:szCs w:val="24"/>
        </w:rPr>
        <w:t xml:space="preserve"> részére. A Bíráló</w:t>
      </w:r>
      <w:r w:rsidR="00CD70A7" w:rsidRPr="005358BD">
        <w:rPr>
          <w:rFonts w:ascii="Times New Roman" w:hAnsi="Times New Roman" w:cs="Times New Roman"/>
          <w:sz w:val="24"/>
          <w:szCs w:val="24"/>
        </w:rPr>
        <w:t>b</w:t>
      </w:r>
      <w:r w:rsidR="005732C4" w:rsidRPr="005358BD">
        <w:rPr>
          <w:rFonts w:ascii="Times New Roman" w:hAnsi="Times New Roman" w:cs="Times New Roman"/>
          <w:sz w:val="24"/>
          <w:szCs w:val="24"/>
        </w:rPr>
        <w:t xml:space="preserve">izottsági tagokat az eljárás indításakor </w:t>
      </w:r>
      <w:r w:rsidRPr="005358BD">
        <w:rPr>
          <w:rFonts w:ascii="Times New Roman" w:hAnsi="Times New Roman" w:cs="Times New Roman"/>
          <w:sz w:val="24"/>
          <w:szCs w:val="24"/>
        </w:rPr>
        <w:t xml:space="preserve">a </w:t>
      </w:r>
      <w:r w:rsidR="00A86586" w:rsidRPr="005358BD">
        <w:rPr>
          <w:rFonts w:ascii="Times New Roman" w:hAnsi="Times New Roman" w:cs="Times New Roman"/>
          <w:sz w:val="24"/>
          <w:szCs w:val="24"/>
        </w:rPr>
        <w:t>Polgármester</w:t>
      </w:r>
      <w:r w:rsidR="003B666E" w:rsidRPr="005358BD">
        <w:rPr>
          <w:rFonts w:ascii="Times New Roman" w:hAnsi="Times New Roman" w:cs="Times New Roman"/>
          <w:sz w:val="24"/>
          <w:szCs w:val="24"/>
        </w:rPr>
        <w:t xml:space="preserve"> </w:t>
      </w:r>
      <w:r w:rsidR="004B7577" w:rsidRPr="005358BD">
        <w:rPr>
          <w:rFonts w:ascii="Times New Roman" w:hAnsi="Times New Roman" w:cs="Times New Roman"/>
          <w:sz w:val="24"/>
          <w:szCs w:val="24"/>
        </w:rPr>
        <w:t>jelöli ki</w:t>
      </w:r>
      <w:r w:rsidR="005732C4" w:rsidRPr="005358BD">
        <w:rPr>
          <w:rFonts w:ascii="Times New Roman" w:hAnsi="Times New Roman" w:cs="Times New Roman"/>
          <w:sz w:val="24"/>
          <w:szCs w:val="24"/>
        </w:rPr>
        <w:t xml:space="preserve">, figyelemmel arra, hogy a </w:t>
      </w:r>
      <w:r w:rsidR="009F1FA7" w:rsidRPr="005358BD">
        <w:rPr>
          <w:rFonts w:ascii="Times New Roman" w:hAnsi="Times New Roman" w:cs="Times New Roman"/>
          <w:sz w:val="24"/>
          <w:szCs w:val="24"/>
        </w:rPr>
        <w:t>Bíráló</w:t>
      </w:r>
      <w:r w:rsidR="005732C4" w:rsidRPr="005358BD">
        <w:rPr>
          <w:rFonts w:ascii="Times New Roman" w:hAnsi="Times New Roman" w:cs="Times New Roman"/>
          <w:sz w:val="24"/>
          <w:szCs w:val="24"/>
        </w:rPr>
        <w:t>bizottság tagjainak megfelelő -</w:t>
      </w:r>
      <w:r w:rsidR="00CD70A7" w:rsidRPr="005358BD">
        <w:rPr>
          <w:rFonts w:ascii="Times New Roman" w:hAnsi="Times New Roman" w:cs="Times New Roman"/>
          <w:sz w:val="24"/>
          <w:szCs w:val="24"/>
        </w:rPr>
        <w:t xml:space="preserve"> a közbeszerzés tárgya szerinti</w:t>
      </w:r>
      <w:r w:rsidR="005732C4" w:rsidRPr="005358BD">
        <w:rPr>
          <w:rFonts w:ascii="Times New Roman" w:hAnsi="Times New Roman" w:cs="Times New Roman"/>
          <w:sz w:val="24"/>
          <w:szCs w:val="24"/>
        </w:rPr>
        <w:t xml:space="preserve"> szakmai, közbeszerzési, jogi és pénzügyi - szakértelemmel kell rendelkezniük.</w:t>
      </w:r>
      <w:r w:rsidR="005732C4" w:rsidRPr="005358BD">
        <w:rPr>
          <w:rFonts w:ascii="Times New Roman" w:eastAsia="Times New Roman" w:hAnsi="Times New Roman" w:cs="Times New Roman"/>
          <w:sz w:val="24"/>
          <w:szCs w:val="24"/>
        </w:rPr>
        <w:t xml:space="preserve"> </w:t>
      </w:r>
    </w:p>
    <w:p w14:paraId="267C4208" w14:textId="77777777" w:rsidR="005732C4" w:rsidRPr="005358BD" w:rsidRDefault="005732C4" w:rsidP="002428CF">
      <w:pPr>
        <w:spacing w:line="240" w:lineRule="auto"/>
        <w:jc w:val="both"/>
        <w:rPr>
          <w:rFonts w:ascii="Times New Roman" w:hAnsi="Times New Roman" w:cs="Times New Roman"/>
          <w:sz w:val="24"/>
          <w:szCs w:val="24"/>
        </w:rPr>
      </w:pPr>
      <w:r w:rsidRPr="005358BD">
        <w:rPr>
          <w:rFonts w:ascii="Times New Roman" w:hAnsi="Times New Roman" w:cs="Times New Roman"/>
          <w:sz w:val="24"/>
          <w:szCs w:val="24"/>
        </w:rPr>
        <w:t>Építési beruházás esetén a Kbt. 27. § (3)-(4) bekezdése alkalmazásában a beszerzés tárgya szerinti szakértelemnek az építési beruházás tárgyában az adott szakterületen szerzett szakirányú felsőfokú végzettség fogadható el.</w:t>
      </w:r>
    </w:p>
    <w:p w14:paraId="07FDE6C1" w14:textId="77777777" w:rsidR="005732C4" w:rsidRPr="005358BD" w:rsidRDefault="005732C4" w:rsidP="002428CF">
      <w:pPr>
        <w:spacing w:line="240" w:lineRule="auto"/>
        <w:jc w:val="both"/>
        <w:rPr>
          <w:rFonts w:ascii="Times New Roman" w:hAnsi="Times New Roman" w:cs="Times New Roman"/>
          <w:sz w:val="24"/>
          <w:szCs w:val="24"/>
        </w:rPr>
      </w:pPr>
      <w:r w:rsidRPr="005358BD">
        <w:rPr>
          <w:rFonts w:ascii="Times New Roman" w:hAnsi="Times New Roman" w:cs="Times New Roman"/>
          <w:sz w:val="24"/>
          <w:szCs w:val="24"/>
        </w:rPr>
        <w:t>A Bíráló</w:t>
      </w:r>
      <w:r w:rsidR="00CD70A7" w:rsidRPr="005358BD">
        <w:rPr>
          <w:rFonts w:ascii="Times New Roman" w:hAnsi="Times New Roman" w:cs="Times New Roman"/>
          <w:sz w:val="24"/>
          <w:szCs w:val="24"/>
        </w:rPr>
        <w:t>b</w:t>
      </w:r>
      <w:r w:rsidRPr="005358BD">
        <w:rPr>
          <w:rFonts w:ascii="Times New Roman" w:hAnsi="Times New Roman" w:cs="Times New Roman"/>
          <w:sz w:val="24"/>
          <w:szCs w:val="24"/>
        </w:rPr>
        <w:t xml:space="preserve">izottság üléséről jegyzőkönyv készül, </w:t>
      </w:r>
      <w:r w:rsidR="005A0E54" w:rsidRPr="005358BD">
        <w:rPr>
          <w:rFonts w:ascii="Times New Roman" w:hAnsi="Times New Roman" w:cs="Times New Roman"/>
          <w:sz w:val="24"/>
          <w:szCs w:val="24"/>
        </w:rPr>
        <w:t>amelynek részét képezhetik a tagok indokolással ellátott bírálati lapjai</w:t>
      </w:r>
      <w:r w:rsidR="00A86586" w:rsidRPr="005358BD">
        <w:rPr>
          <w:rFonts w:ascii="Times New Roman" w:hAnsi="Times New Roman" w:cs="Times New Roman"/>
          <w:sz w:val="24"/>
          <w:szCs w:val="24"/>
        </w:rPr>
        <w:t>, de ez nem kötelező</w:t>
      </w:r>
      <w:r w:rsidR="0025782A" w:rsidRPr="005358BD">
        <w:rPr>
          <w:rFonts w:ascii="Times New Roman" w:hAnsi="Times New Roman" w:cs="Times New Roman"/>
          <w:sz w:val="24"/>
          <w:szCs w:val="24"/>
        </w:rPr>
        <w:t>.</w:t>
      </w:r>
      <w:r w:rsidRPr="005358BD">
        <w:rPr>
          <w:rFonts w:ascii="Times New Roman" w:hAnsi="Times New Roman" w:cs="Times New Roman"/>
          <w:sz w:val="24"/>
          <w:szCs w:val="24"/>
        </w:rPr>
        <w:t xml:space="preserve"> A Bíráló</w:t>
      </w:r>
      <w:r w:rsidR="00CD70A7" w:rsidRPr="005358BD">
        <w:rPr>
          <w:rFonts w:ascii="Times New Roman" w:hAnsi="Times New Roman" w:cs="Times New Roman"/>
          <w:sz w:val="24"/>
          <w:szCs w:val="24"/>
        </w:rPr>
        <w:t>b</w:t>
      </w:r>
      <w:r w:rsidRPr="005358BD">
        <w:rPr>
          <w:rFonts w:ascii="Times New Roman" w:hAnsi="Times New Roman" w:cs="Times New Roman"/>
          <w:sz w:val="24"/>
          <w:szCs w:val="24"/>
        </w:rPr>
        <w:t>izottság határozatképes a tagok több mint felének</w:t>
      </w:r>
      <w:r w:rsidR="00B3755C" w:rsidRPr="005358BD">
        <w:rPr>
          <w:rFonts w:ascii="Times New Roman" w:hAnsi="Times New Roman" w:cs="Times New Roman"/>
          <w:sz w:val="24"/>
          <w:szCs w:val="24"/>
        </w:rPr>
        <w:t xml:space="preserve"> </w:t>
      </w:r>
      <w:r w:rsidR="005A0E54" w:rsidRPr="005358BD">
        <w:rPr>
          <w:rFonts w:ascii="Times New Roman" w:hAnsi="Times New Roman" w:cs="Times New Roman"/>
          <w:sz w:val="24"/>
          <w:szCs w:val="24"/>
        </w:rPr>
        <w:t>- de legalább (három) 3 fő -</w:t>
      </w:r>
      <w:r w:rsidRPr="005358BD">
        <w:rPr>
          <w:rFonts w:ascii="Times New Roman" w:hAnsi="Times New Roman" w:cs="Times New Roman"/>
          <w:sz w:val="24"/>
          <w:szCs w:val="24"/>
        </w:rPr>
        <w:t xml:space="preserve"> jelenléte esetén. Minden tag egy szavazattal rendelkezik, az eljárásról szóló javaslatot nyílt szavazással kell meghozni. Döntést a tagok egyszerű többsége alapján lehet hozni.</w:t>
      </w:r>
    </w:p>
    <w:p w14:paraId="328A3648" w14:textId="77777777" w:rsidR="00214076" w:rsidRPr="005358BD" w:rsidRDefault="00CF3F03" w:rsidP="002428CF">
      <w:pPr>
        <w:spacing w:line="240" w:lineRule="auto"/>
        <w:jc w:val="both"/>
        <w:rPr>
          <w:rFonts w:ascii="Times New Roman" w:hAnsi="Times New Roman" w:cs="Times New Roman"/>
          <w:b/>
          <w:i/>
          <w:sz w:val="24"/>
          <w:szCs w:val="24"/>
          <w:u w:val="single"/>
        </w:rPr>
      </w:pPr>
      <w:r w:rsidRPr="005358BD">
        <w:rPr>
          <w:rFonts w:ascii="Times New Roman" w:hAnsi="Times New Roman" w:cs="Times New Roman"/>
          <w:b/>
          <w:i/>
          <w:sz w:val="24"/>
          <w:szCs w:val="24"/>
          <w:u w:val="single"/>
        </w:rPr>
        <w:lastRenderedPageBreak/>
        <w:t>3</w:t>
      </w:r>
      <w:r w:rsidR="005732C4" w:rsidRPr="005358BD">
        <w:rPr>
          <w:rFonts w:ascii="Times New Roman" w:hAnsi="Times New Roman" w:cs="Times New Roman"/>
          <w:b/>
          <w:i/>
          <w:sz w:val="24"/>
          <w:szCs w:val="24"/>
          <w:u w:val="single"/>
        </w:rPr>
        <w:t>.4</w:t>
      </w:r>
      <w:r w:rsidR="00214076" w:rsidRPr="005358BD">
        <w:rPr>
          <w:rFonts w:ascii="Times New Roman" w:hAnsi="Times New Roman" w:cs="Times New Roman"/>
          <w:b/>
          <w:i/>
          <w:sz w:val="24"/>
          <w:szCs w:val="24"/>
          <w:u w:val="single"/>
        </w:rPr>
        <w:t>. A Közreműködő feladatai:</w:t>
      </w:r>
    </w:p>
    <w:p w14:paraId="7B513C86" w14:textId="77777777" w:rsidR="007A7EA1" w:rsidRPr="005358BD" w:rsidRDefault="00766191" w:rsidP="002428CF">
      <w:pPr>
        <w:spacing w:line="240" w:lineRule="auto"/>
        <w:jc w:val="both"/>
        <w:rPr>
          <w:rFonts w:ascii="Times New Roman" w:hAnsi="Times New Roman" w:cs="Times New Roman"/>
          <w:sz w:val="24"/>
          <w:szCs w:val="24"/>
        </w:rPr>
      </w:pPr>
      <w:r w:rsidRPr="005358BD">
        <w:rPr>
          <w:rFonts w:ascii="Times New Roman" w:hAnsi="Times New Roman" w:cs="Times New Roman"/>
          <w:sz w:val="24"/>
          <w:szCs w:val="24"/>
        </w:rPr>
        <w:t>Az Önkormányzat</w:t>
      </w:r>
      <w:r w:rsidR="007A7EA1" w:rsidRPr="005358BD">
        <w:rPr>
          <w:rFonts w:ascii="Times New Roman" w:hAnsi="Times New Roman" w:cs="Times New Roman"/>
          <w:sz w:val="24"/>
          <w:szCs w:val="24"/>
        </w:rPr>
        <w:t xml:space="preserve"> a közbeszerzési eljárásokat – a Kbt. előírásai szerint, a megfelelő </w:t>
      </w:r>
      <w:r w:rsidR="00AC461E" w:rsidRPr="005358BD">
        <w:rPr>
          <w:rFonts w:ascii="Times New Roman" w:hAnsi="Times New Roman" w:cs="Times New Roman"/>
          <w:sz w:val="24"/>
          <w:szCs w:val="24"/>
        </w:rPr>
        <w:t xml:space="preserve">közbeszerzési </w:t>
      </w:r>
      <w:r w:rsidR="007A7EA1" w:rsidRPr="005358BD">
        <w:rPr>
          <w:rFonts w:ascii="Times New Roman" w:hAnsi="Times New Roman" w:cs="Times New Roman"/>
          <w:sz w:val="24"/>
          <w:szCs w:val="24"/>
        </w:rPr>
        <w:t>szakértelem biztosítása érdekében – külső közbeszerzési tanácsadó bevonásával folytatja le.</w:t>
      </w:r>
    </w:p>
    <w:p w14:paraId="768BCEBF" w14:textId="77777777" w:rsidR="007A7EA1" w:rsidRPr="005358BD" w:rsidRDefault="007A7EA1" w:rsidP="002428CF">
      <w:pPr>
        <w:spacing w:line="240" w:lineRule="auto"/>
        <w:jc w:val="both"/>
        <w:rPr>
          <w:rFonts w:ascii="Times New Roman" w:hAnsi="Times New Roman" w:cs="Times New Roman"/>
          <w:sz w:val="24"/>
          <w:szCs w:val="24"/>
        </w:rPr>
      </w:pPr>
      <w:r w:rsidRPr="005358BD">
        <w:rPr>
          <w:rFonts w:ascii="Times New Roman" w:hAnsi="Times New Roman" w:cs="Times New Roman"/>
          <w:sz w:val="24"/>
          <w:szCs w:val="24"/>
          <w:u w:val="single"/>
        </w:rPr>
        <w:t>Feladatai</w:t>
      </w:r>
      <w:r w:rsidRPr="005358BD">
        <w:rPr>
          <w:rFonts w:ascii="Times New Roman" w:hAnsi="Times New Roman" w:cs="Times New Roman"/>
          <w:sz w:val="24"/>
          <w:szCs w:val="24"/>
        </w:rPr>
        <w:t>:</w:t>
      </w:r>
    </w:p>
    <w:p w14:paraId="6C876F25" w14:textId="77777777" w:rsidR="00AF226A" w:rsidRPr="005358BD" w:rsidRDefault="00AF226A" w:rsidP="002428CF">
      <w:pPr>
        <w:spacing w:line="240" w:lineRule="auto"/>
        <w:jc w:val="both"/>
        <w:rPr>
          <w:rFonts w:ascii="Times New Roman" w:hAnsi="Times New Roman" w:cs="Times New Roman"/>
          <w:sz w:val="24"/>
          <w:szCs w:val="24"/>
        </w:rPr>
      </w:pPr>
      <w:r w:rsidRPr="005358BD">
        <w:rPr>
          <w:rFonts w:ascii="Times New Roman" w:hAnsi="Times New Roman" w:cs="Times New Roman"/>
          <w:sz w:val="24"/>
          <w:szCs w:val="24"/>
        </w:rPr>
        <w:t xml:space="preserve">- az ajánlati/ eljárást megindító /részvételi felhívás elkészítése, egyeztetve </w:t>
      </w:r>
      <w:r w:rsidR="00766191" w:rsidRPr="005358BD">
        <w:rPr>
          <w:rFonts w:ascii="Times New Roman" w:hAnsi="Times New Roman" w:cs="Times New Roman"/>
          <w:sz w:val="24"/>
          <w:szCs w:val="24"/>
        </w:rPr>
        <w:t>a Polgármester</w:t>
      </w:r>
      <w:r w:rsidR="00640D20" w:rsidRPr="005358BD">
        <w:rPr>
          <w:rFonts w:ascii="Times New Roman" w:hAnsi="Times New Roman" w:cs="Times New Roman"/>
          <w:sz w:val="24"/>
          <w:szCs w:val="24"/>
        </w:rPr>
        <w:t>re</w:t>
      </w:r>
      <w:r w:rsidR="003B666E" w:rsidRPr="005358BD">
        <w:rPr>
          <w:rFonts w:ascii="Times New Roman" w:hAnsi="Times New Roman" w:cs="Times New Roman"/>
          <w:sz w:val="24"/>
          <w:szCs w:val="24"/>
        </w:rPr>
        <w:t>l</w:t>
      </w:r>
      <w:r w:rsidRPr="005358BD">
        <w:rPr>
          <w:rFonts w:ascii="Times New Roman" w:hAnsi="Times New Roman" w:cs="Times New Roman"/>
          <w:sz w:val="24"/>
          <w:szCs w:val="24"/>
        </w:rPr>
        <w:t xml:space="preserve">; </w:t>
      </w:r>
    </w:p>
    <w:p w14:paraId="22BFBEBA" w14:textId="77777777" w:rsidR="00AF226A" w:rsidRPr="005358BD" w:rsidRDefault="00AF226A" w:rsidP="002428CF">
      <w:pPr>
        <w:spacing w:line="240" w:lineRule="auto"/>
        <w:jc w:val="both"/>
        <w:rPr>
          <w:rFonts w:ascii="Times New Roman" w:hAnsi="Times New Roman" w:cs="Times New Roman"/>
          <w:sz w:val="24"/>
          <w:szCs w:val="24"/>
        </w:rPr>
      </w:pPr>
      <w:r w:rsidRPr="005358BD">
        <w:rPr>
          <w:rFonts w:ascii="Times New Roman" w:hAnsi="Times New Roman" w:cs="Times New Roman"/>
          <w:sz w:val="24"/>
          <w:szCs w:val="24"/>
        </w:rPr>
        <w:t>- a</w:t>
      </w:r>
      <w:r w:rsidR="005A0E54" w:rsidRPr="005358BD">
        <w:rPr>
          <w:rFonts w:ascii="Times New Roman" w:hAnsi="Times New Roman" w:cs="Times New Roman"/>
          <w:sz w:val="24"/>
          <w:szCs w:val="24"/>
        </w:rPr>
        <w:t xml:space="preserve"> közbeszerzési dokumentum</w:t>
      </w:r>
      <w:r w:rsidRPr="005358BD">
        <w:rPr>
          <w:rFonts w:ascii="Times New Roman" w:hAnsi="Times New Roman" w:cs="Times New Roman"/>
          <w:sz w:val="24"/>
          <w:szCs w:val="24"/>
        </w:rPr>
        <w:t xml:space="preserve"> összeállítása a Kbt. rendelkezései alapján (építési beruházás esetén különös tekintettel a mindenkor hatályos végrehajtási rendeletre és az építőipari kivitelezési tevékenységről szóló hatályos jogszabályban foglaltakra);</w:t>
      </w:r>
    </w:p>
    <w:p w14:paraId="1ACBD7E0" w14:textId="77777777" w:rsidR="00AF226A" w:rsidRPr="005358BD" w:rsidRDefault="00AF226A" w:rsidP="002428CF">
      <w:pPr>
        <w:spacing w:line="240" w:lineRule="auto"/>
        <w:jc w:val="both"/>
        <w:rPr>
          <w:rFonts w:ascii="Times New Roman" w:hAnsi="Times New Roman" w:cs="Times New Roman"/>
          <w:iCs/>
          <w:sz w:val="24"/>
          <w:szCs w:val="24"/>
        </w:rPr>
      </w:pPr>
      <w:r w:rsidRPr="005358BD">
        <w:rPr>
          <w:rFonts w:ascii="Times New Roman" w:hAnsi="Times New Roman" w:cs="Times New Roman"/>
          <w:iCs/>
          <w:sz w:val="24"/>
          <w:szCs w:val="24"/>
        </w:rPr>
        <w:t>- a jóváhagyott felhívás feladása, vagy közvetlen megküldése az ajánlattételre felkért gazdasági szereplők és azon gazdasági szereplők részére, melyek az eljárás iránt érdeklődésüket</w:t>
      </w:r>
      <w:r w:rsidR="00BE0A0B" w:rsidRPr="005358BD">
        <w:rPr>
          <w:rFonts w:ascii="Times New Roman" w:hAnsi="Times New Roman" w:cs="Times New Roman"/>
          <w:iCs/>
          <w:sz w:val="24"/>
          <w:szCs w:val="24"/>
        </w:rPr>
        <w:t xml:space="preserve"> a megadott határidőig jelezték;</w:t>
      </w:r>
    </w:p>
    <w:p w14:paraId="19257056" w14:textId="77777777" w:rsidR="00AF226A" w:rsidRPr="005358BD" w:rsidRDefault="005A0E54" w:rsidP="002428CF">
      <w:pPr>
        <w:spacing w:line="240" w:lineRule="auto"/>
        <w:jc w:val="both"/>
        <w:rPr>
          <w:rFonts w:ascii="Times New Roman" w:hAnsi="Times New Roman" w:cs="Times New Roman"/>
          <w:iCs/>
          <w:sz w:val="24"/>
          <w:szCs w:val="24"/>
        </w:rPr>
      </w:pPr>
      <w:r w:rsidRPr="005358BD">
        <w:rPr>
          <w:rFonts w:ascii="Times New Roman" w:hAnsi="Times New Roman" w:cs="Times New Roman"/>
          <w:iCs/>
          <w:sz w:val="24"/>
          <w:szCs w:val="24"/>
        </w:rPr>
        <w:t>- a k</w:t>
      </w:r>
      <w:r w:rsidR="00AF226A" w:rsidRPr="005358BD">
        <w:rPr>
          <w:rFonts w:ascii="Times New Roman" w:hAnsi="Times New Roman" w:cs="Times New Roman"/>
          <w:iCs/>
          <w:sz w:val="24"/>
          <w:szCs w:val="24"/>
        </w:rPr>
        <w:t>özbeszerzési</w:t>
      </w:r>
      <w:r w:rsidRPr="005358BD">
        <w:rPr>
          <w:rFonts w:ascii="Times New Roman" w:hAnsi="Times New Roman" w:cs="Times New Roman"/>
          <w:iCs/>
          <w:sz w:val="24"/>
          <w:szCs w:val="24"/>
        </w:rPr>
        <w:t xml:space="preserve"> d</w:t>
      </w:r>
      <w:r w:rsidR="00AF226A" w:rsidRPr="005358BD">
        <w:rPr>
          <w:rFonts w:ascii="Times New Roman" w:hAnsi="Times New Roman" w:cs="Times New Roman"/>
          <w:iCs/>
          <w:sz w:val="24"/>
          <w:szCs w:val="24"/>
        </w:rPr>
        <w:t>okument</w:t>
      </w:r>
      <w:r w:rsidRPr="005358BD">
        <w:rPr>
          <w:rFonts w:ascii="Times New Roman" w:hAnsi="Times New Roman" w:cs="Times New Roman"/>
          <w:iCs/>
          <w:sz w:val="24"/>
          <w:szCs w:val="24"/>
        </w:rPr>
        <w:t>um</w:t>
      </w:r>
      <w:r w:rsidR="00AF226A" w:rsidRPr="005358BD">
        <w:rPr>
          <w:rFonts w:ascii="Times New Roman" w:hAnsi="Times New Roman" w:cs="Times New Roman"/>
          <w:iCs/>
          <w:sz w:val="24"/>
          <w:szCs w:val="24"/>
        </w:rPr>
        <w:t xml:space="preserve"> – amennyiben az releváns - a 2014-2020 programozási időszakban az egyes európai uniós alapokból származó támogatások felhasználásának rendjéről szóló hatályos jogszabályok szerinti minőségellenőrzésre történő benyújtása, ill. az észrevételeknek megfelelő dokumentáció elkészítése és </w:t>
      </w:r>
      <w:proofErr w:type="spellStart"/>
      <w:r w:rsidR="00AF226A" w:rsidRPr="005358BD">
        <w:rPr>
          <w:rFonts w:ascii="Times New Roman" w:hAnsi="Times New Roman" w:cs="Times New Roman"/>
          <w:iCs/>
          <w:sz w:val="24"/>
          <w:szCs w:val="24"/>
        </w:rPr>
        <w:t>jóváhagyatása</w:t>
      </w:r>
      <w:proofErr w:type="spellEnd"/>
      <w:r w:rsidR="00BE0A0B" w:rsidRPr="005358BD">
        <w:rPr>
          <w:rFonts w:ascii="Times New Roman" w:hAnsi="Times New Roman" w:cs="Times New Roman"/>
          <w:iCs/>
          <w:sz w:val="24"/>
          <w:szCs w:val="24"/>
        </w:rPr>
        <w:t>;</w:t>
      </w:r>
    </w:p>
    <w:p w14:paraId="4C53636A" w14:textId="77777777" w:rsidR="00AF226A" w:rsidRPr="005358BD" w:rsidRDefault="00AF226A" w:rsidP="002428CF">
      <w:pPr>
        <w:spacing w:line="240" w:lineRule="auto"/>
        <w:jc w:val="both"/>
        <w:rPr>
          <w:rFonts w:ascii="Times New Roman" w:hAnsi="Times New Roman" w:cs="Times New Roman"/>
          <w:iCs/>
          <w:sz w:val="24"/>
          <w:szCs w:val="24"/>
        </w:rPr>
      </w:pPr>
      <w:r w:rsidRPr="005358BD">
        <w:rPr>
          <w:rFonts w:ascii="Times New Roman" w:hAnsi="Times New Roman" w:cs="Times New Roman"/>
          <w:iCs/>
          <w:sz w:val="24"/>
          <w:szCs w:val="24"/>
        </w:rPr>
        <w:t xml:space="preserve">- a </w:t>
      </w:r>
      <w:r w:rsidR="005A0E54" w:rsidRPr="005358BD">
        <w:rPr>
          <w:rFonts w:ascii="Times New Roman" w:hAnsi="Times New Roman" w:cs="Times New Roman"/>
          <w:iCs/>
          <w:sz w:val="24"/>
          <w:szCs w:val="24"/>
        </w:rPr>
        <w:t>k</w:t>
      </w:r>
      <w:r w:rsidRPr="005358BD">
        <w:rPr>
          <w:rFonts w:ascii="Times New Roman" w:hAnsi="Times New Roman" w:cs="Times New Roman"/>
          <w:iCs/>
          <w:sz w:val="24"/>
          <w:szCs w:val="24"/>
        </w:rPr>
        <w:t xml:space="preserve">özbeszerzési </w:t>
      </w:r>
      <w:r w:rsidR="005A0E54" w:rsidRPr="005358BD">
        <w:rPr>
          <w:rFonts w:ascii="Times New Roman" w:hAnsi="Times New Roman" w:cs="Times New Roman"/>
          <w:iCs/>
          <w:sz w:val="24"/>
          <w:szCs w:val="24"/>
        </w:rPr>
        <w:t>d</w:t>
      </w:r>
      <w:r w:rsidRPr="005358BD">
        <w:rPr>
          <w:rFonts w:ascii="Times New Roman" w:hAnsi="Times New Roman" w:cs="Times New Roman"/>
          <w:iCs/>
          <w:sz w:val="24"/>
          <w:szCs w:val="24"/>
        </w:rPr>
        <w:t>okument</w:t>
      </w:r>
      <w:r w:rsidR="005A0E54" w:rsidRPr="005358BD">
        <w:rPr>
          <w:rFonts w:ascii="Times New Roman" w:hAnsi="Times New Roman" w:cs="Times New Roman"/>
          <w:iCs/>
          <w:sz w:val="24"/>
          <w:szCs w:val="24"/>
        </w:rPr>
        <w:t>um</w:t>
      </w:r>
      <w:r w:rsidRPr="005358BD">
        <w:rPr>
          <w:rFonts w:ascii="Times New Roman" w:hAnsi="Times New Roman" w:cs="Times New Roman"/>
          <w:iCs/>
          <w:sz w:val="24"/>
          <w:szCs w:val="24"/>
        </w:rPr>
        <w:t xml:space="preserve"> rendelkezésre bocsátása az érdeklődő gazdasági szereplők számára</w:t>
      </w:r>
      <w:r w:rsidR="00BE0A0B" w:rsidRPr="005358BD">
        <w:rPr>
          <w:rFonts w:ascii="Times New Roman" w:hAnsi="Times New Roman" w:cs="Times New Roman"/>
          <w:iCs/>
          <w:sz w:val="24"/>
          <w:szCs w:val="24"/>
        </w:rPr>
        <w:t>;</w:t>
      </w:r>
    </w:p>
    <w:p w14:paraId="3619C0FC" w14:textId="77777777" w:rsidR="00AF226A" w:rsidRPr="005358BD" w:rsidRDefault="00AF226A" w:rsidP="002428CF">
      <w:pPr>
        <w:spacing w:line="240" w:lineRule="auto"/>
        <w:jc w:val="both"/>
        <w:rPr>
          <w:rFonts w:ascii="Times New Roman" w:hAnsi="Times New Roman" w:cs="Times New Roman"/>
          <w:iCs/>
          <w:sz w:val="24"/>
          <w:szCs w:val="24"/>
        </w:rPr>
      </w:pPr>
      <w:r w:rsidRPr="005358BD">
        <w:rPr>
          <w:rFonts w:ascii="Times New Roman" w:hAnsi="Times New Roman" w:cs="Times New Roman"/>
          <w:iCs/>
          <w:sz w:val="24"/>
          <w:szCs w:val="24"/>
        </w:rPr>
        <w:t xml:space="preserve">- a gazdasági szereplők által feltett kérdések (kiegészítő tájékoztatás kérés) összegyűjtése - szakmai kérdésekben </w:t>
      </w:r>
      <w:r w:rsidR="00766191" w:rsidRPr="005358BD">
        <w:rPr>
          <w:rFonts w:ascii="Times New Roman" w:hAnsi="Times New Roman" w:cs="Times New Roman"/>
          <w:iCs/>
          <w:sz w:val="24"/>
          <w:szCs w:val="24"/>
        </w:rPr>
        <w:t>az Önkormányzat</w:t>
      </w:r>
      <w:r w:rsidRPr="005358BD">
        <w:rPr>
          <w:rFonts w:ascii="Times New Roman" w:hAnsi="Times New Roman" w:cs="Times New Roman"/>
          <w:iCs/>
          <w:sz w:val="24"/>
          <w:szCs w:val="24"/>
        </w:rPr>
        <w:t xml:space="preserve"> közbeszerzési műszaki leírást készítő</w:t>
      </w:r>
      <w:r w:rsidR="00B3755C" w:rsidRPr="005358BD">
        <w:rPr>
          <w:rFonts w:ascii="Times New Roman" w:hAnsi="Times New Roman" w:cs="Times New Roman"/>
          <w:iCs/>
          <w:sz w:val="24"/>
          <w:szCs w:val="24"/>
        </w:rPr>
        <w:t xml:space="preserve"> szervezeti egységének</w:t>
      </w:r>
      <w:r w:rsidRPr="005358BD">
        <w:rPr>
          <w:rFonts w:ascii="Times New Roman" w:hAnsi="Times New Roman" w:cs="Times New Roman"/>
          <w:iCs/>
          <w:sz w:val="24"/>
          <w:szCs w:val="24"/>
        </w:rPr>
        <w:t xml:space="preserve"> bevonásával - a kérdések megválaszolása (kiegészítő tájékoztatás megadása)</w:t>
      </w:r>
      <w:r w:rsidR="00BE0A0B" w:rsidRPr="005358BD">
        <w:rPr>
          <w:rFonts w:ascii="Times New Roman" w:hAnsi="Times New Roman" w:cs="Times New Roman"/>
          <w:iCs/>
          <w:sz w:val="24"/>
          <w:szCs w:val="24"/>
        </w:rPr>
        <w:t>;</w:t>
      </w:r>
    </w:p>
    <w:p w14:paraId="150D5778" w14:textId="7347DAE6" w:rsidR="00AF226A" w:rsidRPr="005358BD" w:rsidRDefault="00AF226A" w:rsidP="002428CF">
      <w:pPr>
        <w:spacing w:line="240" w:lineRule="auto"/>
        <w:jc w:val="both"/>
        <w:rPr>
          <w:rFonts w:ascii="Times New Roman" w:hAnsi="Times New Roman" w:cs="Times New Roman"/>
          <w:iCs/>
          <w:sz w:val="24"/>
          <w:szCs w:val="24"/>
        </w:rPr>
      </w:pPr>
      <w:r w:rsidRPr="005358BD">
        <w:rPr>
          <w:rFonts w:ascii="Times New Roman" w:hAnsi="Times New Roman" w:cs="Times New Roman"/>
          <w:iCs/>
          <w:sz w:val="24"/>
          <w:szCs w:val="24"/>
        </w:rPr>
        <w:t>- a bontási jegyzőkönyv megküldése</w:t>
      </w:r>
      <w:r w:rsidR="00BE0A0B" w:rsidRPr="005358BD">
        <w:rPr>
          <w:rFonts w:ascii="Times New Roman" w:hAnsi="Times New Roman" w:cs="Times New Roman"/>
          <w:iCs/>
          <w:sz w:val="24"/>
          <w:szCs w:val="24"/>
        </w:rPr>
        <w:t>;</w:t>
      </w:r>
    </w:p>
    <w:p w14:paraId="3BE15ADB" w14:textId="77777777" w:rsidR="00AF226A" w:rsidRPr="005358BD" w:rsidRDefault="00AF226A" w:rsidP="002428CF">
      <w:pPr>
        <w:spacing w:line="240" w:lineRule="auto"/>
        <w:jc w:val="both"/>
        <w:rPr>
          <w:rFonts w:ascii="Times New Roman" w:hAnsi="Times New Roman" w:cs="Times New Roman"/>
          <w:iCs/>
          <w:sz w:val="24"/>
          <w:szCs w:val="24"/>
        </w:rPr>
      </w:pPr>
      <w:r w:rsidRPr="005358BD">
        <w:rPr>
          <w:rFonts w:ascii="Times New Roman" w:hAnsi="Times New Roman" w:cs="Times New Roman"/>
          <w:iCs/>
          <w:sz w:val="24"/>
          <w:szCs w:val="24"/>
        </w:rPr>
        <w:t>- a benyújtott ajánlatban vagy részvételi jelentkezésben található, hiányosságok, nem egyértelmű kijelentések, nyilatkozatok, igazolások tartalmának tisztázása érdekében hiánypótlási felhívás, felvilágosítás-kérés, indokolás-kérés elkészítése és megküldése ajánlattevők részére;</w:t>
      </w:r>
    </w:p>
    <w:p w14:paraId="4F67493E" w14:textId="77777777" w:rsidR="00AF226A" w:rsidRPr="005358BD" w:rsidRDefault="00AF226A" w:rsidP="002428CF">
      <w:pPr>
        <w:spacing w:line="240" w:lineRule="auto"/>
        <w:jc w:val="both"/>
        <w:rPr>
          <w:rFonts w:ascii="Times New Roman" w:hAnsi="Times New Roman" w:cs="Times New Roman"/>
          <w:iCs/>
          <w:sz w:val="24"/>
          <w:szCs w:val="24"/>
        </w:rPr>
      </w:pPr>
      <w:r w:rsidRPr="005358BD">
        <w:rPr>
          <w:rFonts w:ascii="Times New Roman" w:hAnsi="Times New Roman" w:cs="Times New Roman"/>
          <w:iCs/>
          <w:sz w:val="24"/>
          <w:szCs w:val="24"/>
        </w:rPr>
        <w:t>- számítási hiba esetén, számítási hiba javításának megküldése ajánlattevők részére;</w:t>
      </w:r>
    </w:p>
    <w:p w14:paraId="4871A684" w14:textId="383B3998" w:rsidR="00AF226A" w:rsidRPr="005358BD" w:rsidRDefault="00AF226A" w:rsidP="002428CF">
      <w:pPr>
        <w:spacing w:line="240" w:lineRule="auto"/>
        <w:jc w:val="both"/>
        <w:rPr>
          <w:rFonts w:ascii="Times New Roman" w:hAnsi="Times New Roman" w:cs="Times New Roman"/>
          <w:iCs/>
          <w:sz w:val="24"/>
          <w:szCs w:val="24"/>
        </w:rPr>
      </w:pPr>
      <w:r w:rsidRPr="005358BD">
        <w:rPr>
          <w:rFonts w:ascii="Times New Roman" w:hAnsi="Times New Roman" w:cs="Times New Roman"/>
          <w:iCs/>
          <w:sz w:val="24"/>
          <w:szCs w:val="24"/>
        </w:rPr>
        <w:t>- a beérkezett ajánlatok minősítése és értékelése (alkalmatlanság és érvénytelenség tá</w:t>
      </w:r>
      <w:r w:rsidR="00BE0A0B" w:rsidRPr="005358BD">
        <w:rPr>
          <w:rFonts w:ascii="Times New Roman" w:hAnsi="Times New Roman" w:cs="Times New Roman"/>
          <w:iCs/>
          <w:sz w:val="24"/>
          <w:szCs w:val="24"/>
        </w:rPr>
        <w:t>rgyában javaslattétel a Bírálób</w:t>
      </w:r>
      <w:r w:rsidRPr="005358BD">
        <w:rPr>
          <w:rFonts w:ascii="Times New Roman" w:hAnsi="Times New Roman" w:cs="Times New Roman"/>
          <w:iCs/>
          <w:sz w:val="24"/>
          <w:szCs w:val="24"/>
        </w:rPr>
        <w:t xml:space="preserve">izottsági tagok és a </w:t>
      </w:r>
      <w:r w:rsidR="004F5FA0" w:rsidRPr="005358BD">
        <w:rPr>
          <w:rFonts w:ascii="Times New Roman" w:hAnsi="Times New Roman" w:cs="Times New Roman"/>
          <w:iCs/>
          <w:sz w:val="24"/>
          <w:szCs w:val="24"/>
        </w:rPr>
        <w:t xml:space="preserve">Döntéshozó </w:t>
      </w:r>
      <w:r w:rsidRPr="005358BD">
        <w:rPr>
          <w:rFonts w:ascii="Times New Roman" w:hAnsi="Times New Roman" w:cs="Times New Roman"/>
          <w:iCs/>
          <w:sz w:val="24"/>
          <w:szCs w:val="24"/>
        </w:rPr>
        <w:t>részére);</w:t>
      </w:r>
    </w:p>
    <w:p w14:paraId="4B0DEB5F" w14:textId="77777777" w:rsidR="00AF226A" w:rsidRPr="005358BD" w:rsidRDefault="00AF226A" w:rsidP="002428CF">
      <w:pPr>
        <w:spacing w:line="240" w:lineRule="auto"/>
        <w:jc w:val="both"/>
        <w:rPr>
          <w:rFonts w:ascii="Times New Roman" w:hAnsi="Times New Roman" w:cs="Times New Roman"/>
          <w:iCs/>
          <w:sz w:val="24"/>
          <w:szCs w:val="24"/>
        </w:rPr>
      </w:pPr>
      <w:r w:rsidRPr="005358BD">
        <w:rPr>
          <w:rFonts w:ascii="Times New Roman" w:hAnsi="Times New Roman" w:cs="Times New Roman"/>
          <w:iCs/>
          <w:sz w:val="24"/>
          <w:szCs w:val="24"/>
        </w:rPr>
        <w:t>- az előzetes vitarendezési kérelmek megválaszolása a Kbt. 80. § (4) bekezdés szerint;</w:t>
      </w:r>
    </w:p>
    <w:p w14:paraId="700B780C" w14:textId="77777777" w:rsidR="00AF226A" w:rsidRPr="005358BD" w:rsidRDefault="00AF226A" w:rsidP="002428CF">
      <w:pPr>
        <w:spacing w:line="240" w:lineRule="auto"/>
        <w:jc w:val="both"/>
        <w:rPr>
          <w:rFonts w:ascii="Times New Roman" w:hAnsi="Times New Roman" w:cs="Times New Roman"/>
          <w:iCs/>
          <w:sz w:val="24"/>
          <w:szCs w:val="24"/>
        </w:rPr>
      </w:pPr>
      <w:r w:rsidRPr="005358BD">
        <w:rPr>
          <w:rFonts w:ascii="Times New Roman" w:hAnsi="Times New Roman" w:cs="Times New Roman"/>
          <w:iCs/>
          <w:sz w:val="24"/>
          <w:szCs w:val="24"/>
        </w:rPr>
        <w:t>- összegezés az eljárás eredményéről dokumentum elkészítése és megküldése az ajánlattevők részére;</w:t>
      </w:r>
    </w:p>
    <w:p w14:paraId="03094AB7" w14:textId="77777777" w:rsidR="00AF226A" w:rsidRPr="005358BD" w:rsidRDefault="00AF226A" w:rsidP="002428CF">
      <w:pPr>
        <w:spacing w:line="240" w:lineRule="auto"/>
        <w:jc w:val="both"/>
        <w:rPr>
          <w:rFonts w:ascii="Times New Roman" w:hAnsi="Times New Roman" w:cs="Times New Roman"/>
          <w:iCs/>
          <w:sz w:val="24"/>
          <w:szCs w:val="24"/>
        </w:rPr>
      </w:pPr>
      <w:r w:rsidRPr="005358BD">
        <w:rPr>
          <w:rFonts w:ascii="Times New Roman" w:hAnsi="Times New Roman" w:cs="Times New Roman"/>
          <w:iCs/>
          <w:sz w:val="24"/>
          <w:szCs w:val="24"/>
        </w:rPr>
        <w:t xml:space="preserve">- az eljárás eredményéről </w:t>
      </w:r>
      <w:r w:rsidR="00BE0A0B" w:rsidRPr="005358BD">
        <w:rPr>
          <w:rFonts w:ascii="Times New Roman" w:hAnsi="Times New Roman" w:cs="Times New Roman"/>
          <w:iCs/>
          <w:sz w:val="24"/>
          <w:szCs w:val="24"/>
        </w:rPr>
        <w:t xml:space="preserve">szóló tájékoztató </w:t>
      </w:r>
      <w:r w:rsidRPr="005358BD">
        <w:rPr>
          <w:rFonts w:ascii="Times New Roman" w:hAnsi="Times New Roman" w:cs="Times New Roman"/>
          <w:iCs/>
          <w:sz w:val="24"/>
          <w:szCs w:val="24"/>
        </w:rPr>
        <w:t>hirdetmény feladása;</w:t>
      </w:r>
    </w:p>
    <w:p w14:paraId="168406C1" w14:textId="77777777" w:rsidR="00AF226A" w:rsidRPr="005358BD" w:rsidRDefault="00AF226A" w:rsidP="002428CF">
      <w:pPr>
        <w:spacing w:line="240" w:lineRule="auto"/>
        <w:jc w:val="both"/>
        <w:rPr>
          <w:rFonts w:ascii="Times New Roman" w:hAnsi="Times New Roman" w:cs="Times New Roman"/>
          <w:iCs/>
          <w:sz w:val="24"/>
          <w:szCs w:val="24"/>
        </w:rPr>
      </w:pPr>
      <w:r w:rsidRPr="005358BD">
        <w:rPr>
          <w:rFonts w:ascii="Times New Roman" w:hAnsi="Times New Roman" w:cs="Times New Roman"/>
          <w:iCs/>
          <w:sz w:val="24"/>
          <w:szCs w:val="24"/>
        </w:rPr>
        <w:t>- az eljárás komplett dokumentálása</w:t>
      </w:r>
      <w:r w:rsidR="008E0A0C" w:rsidRPr="005358BD">
        <w:rPr>
          <w:rFonts w:ascii="Times New Roman" w:hAnsi="Times New Roman" w:cs="Times New Roman"/>
          <w:iCs/>
          <w:sz w:val="24"/>
          <w:szCs w:val="24"/>
        </w:rPr>
        <w:t>.</w:t>
      </w:r>
    </w:p>
    <w:p w14:paraId="6203DD66" w14:textId="77777777" w:rsidR="005435DF" w:rsidRPr="005358BD" w:rsidRDefault="005435DF" w:rsidP="002428CF">
      <w:pPr>
        <w:spacing w:line="240" w:lineRule="auto"/>
        <w:jc w:val="both"/>
        <w:rPr>
          <w:rFonts w:ascii="Times New Roman" w:hAnsi="Times New Roman" w:cs="Times New Roman"/>
          <w:b/>
          <w:bCs/>
          <w:i/>
          <w:iCs/>
          <w:sz w:val="24"/>
          <w:szCs w:val="24"/>
          <w:u w:val="single"/>
        </w:rPr>
      </w:pPr>
      <w:bookmarkStart w:id="45" w:name="_Toc318451514"/>
      <w:bookmarkStart w:id="46" w:name="_Toc441223007"/>
      <w:r w:rsidRPr="005358BD">
        <w:rPr>
          <w:rFonts w:ascii="Times New Roman" w:hAnsi="Times New Roman" w:cs="Times New Roman"/>
          <w:b/>
          <w:bCs/>
          <w:i/>
          <w:iCs/>
          <w:sz w:val="24"/>
          <w:szCs w:val="24"/>
          <w:u w:val="single"/>
        </w:rPr>
        <w:t>3.</w:t>
      </w:r>
      <w:r w:rsidR="0025782A" w:rsidRPr="005358BD">
        <w:rPr>
          <w:rFonts w:ascii="Times New Roman" w:hAnsi="Times New Roman" w:cs="Times New Roman"/>
          <w:b/>
          <w:bCs/>
          <w:i/>
          <w:iCs/>
          <w:sz w:val="24"/>
          <w:szCs w:val="24"/>
          <w:u w:val="single"/>
        </w:rPr>
        <w:t>5</w:t>
      </w:r>
      <w:r w:rsidR="00497249" w:rsidRPr="005358BD">
        <w:rPr>
          <w:rFonts w:ascii="Times New Roman" w:hAnsi="Times New Roman" w:cs="Times New Roman"/>
          <w:b/>
          <w:bCs/>
          <w:i/>
          <w:iCs/>
          <w:sz w:val="24"/>
          <w:szCs w:val="24"/>
          <w:u w:val="single"/>
        </w:rPr>
        <w:t xml:space="preserve">. A felelős akkreditált </w:t>
      </w:r>
      <w:r w:rsidR="005A0E54" w:rsidRPr="005358BD">
        <w:rPr>
          <w:rFonts w:ascii="Times New Roman" w:hAnsi="Times New Roman" w:cs="Times New Roman"/>
          <w:b/>
          <w:bCs/>
          <w:i/>
          <w:iCs/>
          <w:sz w:val="24"/>
          <w:szCs w:val="24"/>
          <w:u w:val="single"/>
        </w:rPr>
        <w:t>közbeszerzési szak</w:t>
      </w:r>
      <w:r w:rsidRPr="005358BD">
        <w:rPr>
          <w:rFonts w:ascii="Times New Roman" w:hAnsi="Times New Roman" w:cs="Times New Roman"/>
          <w:b/>
          <w:bCs/>
          <w:i/>
          <w:iCs/>
          <w:sz w:val="24"/>
          <w:szCs w:val="24"/>
          <w:u w:val="single"/>
        </w:rPr>
        <w:t xml:space="preserve">tanácsadó </w:t>
      </w:r>
      <w:bookmarkEnd w:id="45"/>
      <w:bookmarkEnd w:id="46"/>
      <w:r w:rsidR="00AC461E" w:rsidRPr="005358BD">
        <w:rPr>
          <w:rFonts w:ascii="Times New Roman" w:hAnsi="Times New Roman" w:cs="Times New Roman"/>
          <w:b/>
          <w:bCs/>
          <w:i/>
          <w:iCs/>
          <w:sz w:val="24"/>
          <w:szCs w:val="24"/>
          <w:u w:val="single"/>
        </w:rPr>
        <w:t>bevonása</w:t>
      </w:r>
      <w:r w:rsidR="00840498" w:rsidRPr="005358BD">
        <w:rPr>
          <w:rFonts w:ascii="Times New Roman" w:hAnsi="Times New Roman" w:cs="Times New Roman"/>
          <w:b/>
          <w:bCs/>
          <w:i/>
          <w:iCs/>
          <w:sz w:val="24"/>
          <w:szCs w:val="24"/>
          <w:u w:val="single"/>
        </w:rPr>
        <w:t xml:space="preserve"> esetén feladatai</w:t>
      </w:r>
      <w:r w:rsidR="002C2478" w:rsidRPr="005358BD">
        <w:rPr>
          <w:rFonts w:ascii="Times New Roman" w:hAnsi="Times New Roman" w:cs="Times New Roman"/>
          <w:b/>
          <w:bCs/>
          <w:i/>
          <w:iCs/>
          <w:sz w:val="24"/>
          <w:szCs w:val="24"/>
          <w:u w:val="single"/>
        </w:rPr>
        <w:t>:</w:t>
      </w:r>
      <w:r w:rsidRPr="005358BD">
        <w:rPr>
          <w:rFonts w:ascii="Times New Roman" w:hAnsi="Times New Roman" w:cs="Times New Roman"/>
          <w:b/>
          <w:bCs/>
          <w:i/>
          <w:iCs/>
          <w:sz w:val="24"/>
          <w:szCs w:val="24"/>
          <w:u w:val="single"/>
        </w:rPr>
        <w:t xml:space="preserve"> </w:t>
      </w:r>
    </w:p>
    <w:p w14:paraId="4951873E" w14:textId="56AB94DD" w:rsidR="00CA4321" w:rsidRPr="005358BD" w:rsidRDefault="00CA4321" w:rsidP="00CA4321">
      <w:pPr>
        <w:spacing w:line="240" w:lineRule="auto"/>
        <w:jc w:val="both"/>
        <w:rPr>
          <w:rFonts w:ascii="Times New Roman" w:hAnsi="Times New Roman"/>
          <w:iCs/>
          <w:sz w:val="24"/>
          <w:szCs w:val="24"/>
        </w:rPr>
      </w:pPr>
      <w:r w:rsidRPr="005358BD">
        <w:rPr>
          <w:rFonts w:ascii="Times New Roman" w:hAnsi="Times New Roman"/>
          <w:iCs/>
          <w:sz w:val="24"/>
          <w:szCs w:val="24"/>
        </w:rPr>
        <w:t xml:space="preserve">A közbeszerzési eljárás előkészítése, illetőleg lefolytatása során a részben vagy egészben európai uniós forrásból megvalósuló, valamint árubeszerzés és szolgáltatás megrendelése </w:t>
      </w:r>
      <w:r w:rsidRPr="005358BD">
        <w:rPr>
          <w:rFonts w:ascii="Times New Roman" w:hAnsi="Times New Roman"/>
          <w:iCs/>
          <w:sz w:val="24"/>
          <w:szCs w:val="24"/>
        </w:rPr>
        <w:lastRenderedPageBreak/>
        <w:t xml:space="preserve">esetén az uniós értékhatárt elérő, építési beruházás esetén a </w:t>
      </w:r>
      <w:r w:rsidR="00E36688" w:rsidRPr="005358BD">
        <w:rPr>
          <w:rFonts w:ascii="Times New Roman" w:hAnsi="Times New Roman"/>
          <w:iCs/>
          <w:sz w:val="24"/>
          <w:szCs w:val="24"/>
        </w:rPr>
        <w:t xml:space="preserve">hétszázmillió </w:t>
      </w:r>
      <w:r w:rsidRPr="005358BD">
        <w:rPr>
          <w:rFonts w:ascii="Times New Roman" w:hAnsi="Times New Roman"/>
          <w:iCs/>
          <w:sz w:val="24"/>
          <w:szCs w:val="24"/>
        </w:rPr>
        <w:t>forintot elérő értékű közbeszerzési eljárásba a</w:t>
      </w:r>
      <w:r w:rsidR="000625A9" w:rsidRPr="005358BD">
        <w:rPr>
          <w:rFonts w:ascii="Times New Roman" w:hAnsi="Times New Roman"/>
          <w:iCs/>
          <w:sz w:val="24"/>
          <w:szCs w:val="24"/>
        </w:rPr>
        <w:t>z</w:t>
      </w:r>
      <w:r w:rsidRPr="005358BD">
        <w:rPr>
          <w:rFonts w:ascii="Times New Roman" w:hAnsi="Times New Roman"/>
          <w:iCs/>
          <w:sz w:val="24"/>
          <w:szCs w:val="24"/>
        </w:rPr>
        <w:t xml:space="preserve"> </w:t>
      </w:r>
      <w:r w:rsidR="000625A9" w:rsidRPr="005358BD">
        <w:rPr>
          <w:rFonts w:ascii="Times New Roman" w:hAnsi="Times New Roman"/>
          <w:iCs/>
          <w:sz w:val="24"/>
          <w:szCs w:val="24"/>
        </w:rPr>
        <w:t>Önkormányzat</w:t>
      </w:r>
      <w:r w:rsidRPr="005358BD">
        <w:rPr>
          <w:rFonts w:ascii="Times New Roman" w:hAnsi="Times New Roman"/>
          <w:iCs/>
          <w:sz w:val="24"/>
          <w:szCs w:val="24"/>
        </w:rPr>
        <w:t xml:space="preserve"> köteles felelős akkreditált közbeszerzési szaktanácsadót bevonni.</w:t>
      </w:r>
      <w:r w:rsidR="00E36688" w:rsidRPr="005358BD">
        <w:rPr>
          <w:rFonts w:ascii="Times New Roman" w:hAnsi="Times New Roman"/>
          <w:iCs/>
          <w:sz w:val="24"/>
          <w:szCs w:val="24"/>
        </w:rPr>
        <w:t xml:space="preserve"> Az egyéb kötelező eseteket a Kbt. 27. § (3) bekezdése tartalmazza. </w:t>
      </w:r>
    </w:p>
    <w:p w14:paraId="57BE32A8" w14:textId="77777777" w:rsidR="004F624A" w:rsidRPr="005358BD" w:rsidRDefault="005435DF" w:rsidP="002428CF">
      <w:pPr>
        <w:spacing w:line="240" w:lineRule="auto"/>
        <w:jc w:val="both"/>
        <w:rPr>
          <w:rFonts w:ascii="Times New Roman" w:hAnsi="Times New Roman" w:cs="Times New Roman"/>
          <w:iCs/>
          <w:sz w:val="24"/>
          <w:szCs w:val="24"/>
        </w:rPr>
      </w:pPr>
      <w:r w:rsidRPr="005358BD">
        <w:rPr>
          <w:rFonts w:ascii="Times New Roman" w:hAnsi="Times New Roman" w:cs="Times New Roman"/>
          <w:iCs/>
          <w:sz w:val="24"/>
          <w:szCs w:val="24"/>
        </w:rPr>
        <w:t xml:space="preserve">A közbeszerzési eljárás lebonyolításában közreműködő felelős akkreditált közbeszerzési szaktanácsadó kötelezettségeit </w:t>
      </w:r>
      <w:r w:rsidR="007E5951" w:rsidRPr="005358BD">
        <w:rPr>
          <w:rFonts w:ascii="Times New Roman" w:hAnsi="Times New Roman" w:cs="Times New Roman"/>
          <w:iCs/>
          <w:sz w:val="24"/>
          <w:szCs w:val="24"/>
        </w:rPr>
        <w:t xml:space="preserve">– jelen Szabályzat 3.4. pontjában részletezett feladatokon túl – </w:t>
      </w:r>
      <w:r w:rsidRPr="005358BD">
        <w:rPr>
          <w:rFonts w:ascii="Times New Roman" w:hAnsi="Times New Roman" w:cs="Times New Roman"/>
          <w:iCs/>
          <w:sz w:val="24"/>
          <w:szCs w:val="24"/>
        </w:rPr>
        <w:t>rés</w:t>
      </w:r>
      <w:r w:rsidR="003B666E" w:rsidRPr="005358BD">
        <w:rPr>
          <w:rFonts w:ascii="Times New Roman" w:hAnsi="Times New Roman" w:cs="Times New Roman"/>
          <w:iCs/>
          <w:sz w:val="24"/>
          <w:szCs w:val="24"/>
        </w:rPr>
        <w:t xml:space="preserve">zletesen </w:t>
      </w:r>
      <w:r w:rsidR="00766191" w:rsidRPr="005358BD">
        <w:rPr>
          <w:rFonts w:ascii="Times New Roman" w:hAnsi="Times New Roman" w:cs="Times New Roman"/>
          <w:iCs/>
          <w:sz w:val="24"/>
          <w:szCs w:val="24"/>
        </w:rPr>
        <w:t>az Önkormányzat</w:t>
      </w:r>
      <w:r w:rsidR="003B666E" w:rsidRPr="005358BD">
        <w:rPr>
          <w:rFonts w:ascii="Times New Roman" w:hAnsi="Times New Roman" w:cs="Times New Roman"/>
          <w:iCs/>
          <w:sz w:val="24"/>
          <w:szCs w:val="24"/>
        </w:rPr>
        <w:t xml:space="preserve"> </w:t>
      </w:r>
      <w:r w:rsidRPr="005358BD">
        <w:rPr>
          <w:rFonts w:ascii="Times New Roman" w:hAnsi="Times New Roman" w:cs="Times New Roman"/>
          <w:iCs/>
          <w:sz w:val="24"/>
          <w:szCs w:val="24"/>
        </w:rPr>
        <w:t xml:space="preserve">és a felelős akkreditált közbeszerzési szaktanácsadó között </w:t>
      </w:r>
      <w:r w:rsidR="00960836" w:rsidRPr="005358BD">
        <w:rPr>
          <w:rFonts w:ascii="Times New Roman" w:hAnsi="Times New Roman" w:cs="Times New Roman"/>
          <w:iCs/>
          <w:sz w:val="24"/>
          <w:szCs w:val="24"/>
        </w:rPr>
        <w:t xml:space="preserve">közvetlenül </w:t>
      </w:r>
      <w:r w:rsidRPr="005358BD">
        <w:rPr>
          <w:rFonts w:ascii="Times New Roman" w:hAnsi="Times New Roman" w:cs="Times New Roman"/>
          <w:iCs/>
          <w:sz w:val="24"/>
          <w:szCs w:val="24"/>
        </w:rPr>
        <w:t>létrejövő Megbízási szerződés</w:t>
      </w:r>
      <w:r w:rsidR="005A0E54" w:rsidRPr="005358BD">
        <w:rPr>
          <w:rFonts w:ascii="Times New Roman" w:hAnsi="Times New Roman" w:cs="Times New Roman"/>
          <w:iCs/>
          <w:sz w:val="24"/>
          <w:szCs w:val="24"/>
        </w:rPr>
        <w:t>, valamint az irányadó jogszabályok tartalmazzák</w:t>
      </w:r>
      <w:r w:rsidRPr="005358BD">
        <w:rPr>
          <w:rFonts w:ascii="Times New Roman" w:hAnsi="Times New Roman" w:cs="Times New Roman"/>
          <w:iCs/>
          <w:sz w:val="24"/>
          <w:szCs w:val="24"/>
        </w:rPr>
        <w:t>.</w:t>
      </w:r>
    </w:p>
    <w:p w14:paraId="36AA4EC4" w14:textId="77777777" w:rsidR="009F1FA7" w:rsidRPr="005358BD" w:rsidRDefault="009F1FA7" w:rsidP="002428CF">
      <w:pPr>
        <w:spacing w:line="240" w:lineRule="auto"/>
        <w:rPr>
          <w:rFonts w:ascii="Times New Roman" w:hAnsi="Times New Roman" w:cs="Times New Roman"/>
          <w:sz w:val="24"/>
          <w:szCs w:val="24"/>
        </w:rPr>
      </w:pPr>
    </w:p>
    <w:p w14:paraId="448EBC55" w14:textId="3652F546" w:rsidR="0025703E" w:rsidDel="0037114C" w:rsidRDefault="0025703E" w:rsidP="002428CF">
      <w:pPr>
        <w:spacing w:line="240" w:lineRule="auto"/>
        <w:jc w:val="center"/>
        <w:rPr>
          <w:del w:id="47" w:author="user" w:date="2023-09-11T13:50:00Z"/>
          <w:rFonts w:ascii="Times New Roman" w:hAnsi="Times New Roman" w:cs="Times New Roman"/>
          <w:b/>
          <w:sz w:val="24"/>
          <w:szCs w:val="24"/>
        </w:rPr>
      </w:pPr>
    </w:p>
    <w:p w14:paraId="360EBB9D" w14:textId="27985C9E" w:rsidR="0025703E" w:rsidDel="0037114C" w:rsidRDefault="0025703E" w:rsidP="002428CF">
      <w:pPr>
        <w:spacing w:line="240" w:lineRule="auto"/>
        <w:jc w:val="center"/>
        <w:rPr>
          <w:del w:id="48" w:author="user" w:date="2023-09-11T13:50:00Z"/>
          <w:rFonts w:ascii="Times New Roman" w:hAnsi="Times New Roman" w:cs="Times New Roman"/>
          <w:b/>
          <w:sz w:val="24"/>
          <w:szCs w:val="24"/>
        </w:rPr>
      </w:pPr>
    </w:p>
    <w:p w14:paraId="352DEB93" w14:textId="1B25D93D" w:rsidR="0025703E" w:rsidDel="0037114C" w:rsidRDefault="0025703E" w:rsidP="002428CF">
      <w:pPr>
        <w:spacing w:line="240" w:lineRule="auto"/>
        <w:jc w:val="center"/>
        <w:rPr>
          <w:del w:id="49" w:author="user" w:date="2023-09-11T13:50:00Z"/>
          <w:rFonts w:ascii="Times New Roman" w:hAnsi="Times New Roman" w:cs="Times New Roman"/>
          <w:b/>
          <w:sz w:val="24"/>
          <w:szCs w:val="24"/>
        </w:rPr>
      </w:pPr>
    </w:p>
    <w:p w14:paraId="1C9E0B46" w14:textId="160BC9B6" w:rsidR="0025703E" w:rsidDel="0037114C" w:rsidRDefault="0025703E" w:rsidP="002428CF">
      <w:pPr>
        <w:spacing w:line="240" w:lineRule="auto"/>
        <w:jc w:val="center"/>
        <w:rPr>
          <w:del w:id="50" w:author="user" w:date="2023-09-11T13:50:00Z"/>
          <w:rFonts w:ascii="Times New Roman" w:hAnsi="Times New Roman" w:cs="Times New Roman"/>
          <w:b/>
          <w:sz w:val="24"/>
          <w:szCs w:val="24"/>
        </w:rPr>
      </w:pPr>
    </w:p>
    <w:p w14:paraId="3E9C9915" w14:textId="3DB324F8" w:rsidR="004F624A" w:rsidRPr="005358BD" w:rsidRDefault="004F624A" w:rsidP="002428CF">
      <w:pPr>
        <w:spacing w:line="240" w:lineRule="auto"/>
        <w:jc w:val="center"/>
        <w:rPr>
          <w:rFonts w:ascii="Times New Roman" w:hAnsi="Times New Roman" w:cs="Times New Roman"/>
          <w:b/>
          <w:sz w:val="24"/>
          <w:szCs w:val="24"/>
        </w:rPr>
      </w:pPr>
      <w:r w:rsidRPr="005358BD">
        <w:rPr>
          <w:rFonts w:ascii="Times New Roman" w:hAnsi="Times New Roman" w:cs="Times New Roman"/>
          <w:b/>
          <w:sz w:val="24"/>
          <w:szCs w:val="24"/>
        </w:rPr>
        <w:t>III. FEJEZET</w:t>
      </w:r>
    </w:p>
    <w:p w14:paraId="18A99957" w14:textId="77777777" w:rsidR="00E76DEB" w:rsidRPr="005358BD" w:rsidRDefault="00B474BD" w:rsidP="002428CF">
      <w:pPr>
        <w:spacing w:line="240" w:lineRule="auto"/>
        <w:ind w:left="360"/>
        <w:jc w:val="center"/>
        <w:rPr>
          <w:rFonts w:ascii="Times New Roman" w:hAnsi="Times New Roman" w:cs="Times New Roman"/>
          <w:b/>
          <w:bCs/>
          <w:sz w:val="24"/>
          <w:szCs w:val="24"/>
        </w:rPr>
      </w:pPr>
      <w:bookmarkStart w:id="51" w:name="_Toc441223010"/>
      <w:r w:rsidRPr="005358BD">
        <w:rPr>
          <w:rFonts w:ascii="Times New Roman" w:hAnsi="Times New Roman" w:cs="Times New Roman"/>
          <w:b/>
          <w:bCs/>
          <w:sz w:val="24"/>
          <w:szCs w:val="24"/>
        </w:rPr>
        <w:t>A KÖZBESZERZÉSI ELJÁRÁSOK FOLYAMATA</w:t>
      </w:r>
      <w:bookmarkEnd w:id="51"/>
    </w:p>
    <w:p w14:paraId="3D6C68DC" w14:textId="77777777" w:rsidR="00B474BD" w:rsidRPr="005358BD" w:rsidRDefault="004F624A" w:rsidP="002428CF">
      <w:pPr>
        <w:spacing w:line="240" w:lineRule="auto"/>
        <w:rPr>
          <w:rFonts w:ascii="Times New Roman" w:hAnsi="Times New Roman" w:cs="Times New Roman"/>
          <w:bCs/>
          <w:sz w:val="24"/>
          <w:szCs w:val="24"/>
        </w:rPr>
      </w:pPr>
      <w:r w:rsidRPr="005358BD">
        <w:rPr>
          <w:rFonts w:ascii="Times New Roman" w:hAnsi="Times New Roman" w:cs="Times New Roman"/>
          <w:b/>
          <w:sz w:val="24"/>
          <w:szCs w:val="24"/>
        </w:rPr>
        <w:t xml:space="preserve">1. </w:t>
      </w:r>
      <w:bookmarkStart w:id="52" w:name="_Toc441223011"/>
      <w:r w:rsidR="00B474BD" w:rsidRPr="005358BD">
        <w:rPr>
          <w:rFonts w:ascii="Times New Roman" w:hAnsi="Times New Roman" w:cs="Times New Roman"/>
          <w:b/>
          <w:bCs/>
          <w:sz w:val="24"/>
          <w:szCs w:val="24"/>
        </w:rPr>
        <w:t>Az eljárások előkészítése</w:t>
      </w:r>
      <w:bookmarkEnd w:id="52"/>
    </w:p>
    <w:p w14:paraId="02FF99FD" w14:textId="77777777" w:rsidR="00B474BD" w:rsidRPr="005358BD" w:rsidRDefault="00B474BD" w:rsidP="002428CF">
      <w:pPr>
        <w:spacing w:line="240" w:lineRule="auto"/>
        <w:jc w:val="both"/>
        <w:rPr>
          <w:rFonts w:ascii="Times New Roman" w:hAnsi="Times New Roman" w:cs="Times New Roman"/>
          <w:sz w:val="24"/>
          <w:szCs w:val="24"/>
        </w:rPr>
      </w:pPr>
      <w:bookmarkStart w:id="53" w:name="pr181"/>
      <w:bookmarkEnd w:id="53"/>
      <w:r w:rsidRPr="005358BD">
        <w:rPr>
          <w:rFonts w:ascii="Times New Roman" w:hAnsi="Times New Roman" w:cs="Times New Roman"/>
          <w:sz w:val="24"/>
          <w:szCs w:val="24"/>
        </w:rPr>
        <w:t xml:space="preserve">Közbeszerzési eljárás előkészítése: az adott közbeszerzési vagy koncessziós beszerzési eljárás megkezdéséhez szükséges cselekmények elvégzése, így különösen az adott közbeszerzéssel kapcsolatos helyzet- és piacfelmérés, előzetes piaci konzultáció, a közbeszerzés becsült értékének felmérése, a közbeszerzési dokumentumok előkészítése. </w:t>
      </w:r>
    </w:p>
    <w:p w14:paraId="22C33F20" w14:textId="77777777" w:rsidR="001634D2" w:rsidRPr="005358BD" w:rsidRDefault="001634D2" w:rsidP="002428CF">
      <w:pPr>
        <w:spacing w:line="240" w:lineRule="auto"/>
        <w:jc w:val="both"/>
        <w:rPr>
          <w:rFonts w:ascii="Times New Roman" w:hAnsi="Times New Roman" w:cs="Times New Roman"/>
          <w:sz w:val="24"/>
          <w:szCs w:val="24"/>
        </w:rPr>
      </w:pPr>
      <w:r w:rsidRPr="005358BD">
        <w:rPr>
          <w:rFonts w:ascii="Times New Roman" w:hAnsi="Times New Roman" w:cs="Times New Roman"/>
          <w:sz w:val="24"/>
          <w:szCs w:val="24"/>
        </w:rPr>
        <w:t>A közbeszerzési értékhatárokat a 2</w:t>
      </w:r>
      <w:r w:rsidR="0054559C" w:rsidRPr="005358BD">
        <w:rPr>
          <w:rFonts w:ascii="Times New Roman" w:hAnsi="Times New Roman" w:cs="Times New Roman"/>
          <w:sz w:val="24"/>
          <w:szCs w:val="24"/>
        </w:rPr>
        <w:t>/a</w:t>
      </w:r>
      <w:r w:rsidRPr="005358BD">
        <w:rPr>
          <w:rFonts w:ascii="Times New Roman" w:hAnsi="Times New Roman" w:cs="Times New Roman"/>
          <w:sz w:val="24"/>
          <w:szCs w:val="24"/>
        </w:rPr>
        <w:t xml:space="preserve">.sz. melléklet tartalmazza. </w:t>
      </w:r>
    </w:p>
    <w:p w14:paraId="37597BA8" w14:textId="77777777" w:rsidR="00B474BD" w:rsidRPr="005358BD" w:rsidRDefault="00B474BD" w:rsidP="002428CF">
      <w:pPr>
        <w:spacing w:line="240" w:lineRule="auto"/>
        <w:jc w:val="both"/>
        <w:rPr>
          <w:rFonts w:ascii="Times New Roman" w:hAnsi="Times New Roman" w:cs="Times New Roman"/>
          <w:sz w:val="24"/>
          <w:szCs w:val="24"/>
        </w:rPr>
      </w:pPr>
      <w:r w:rsidRPr="005358BD">
        <w:rPr>
          <w:rFonts w:ascii="Times New Roman" w:hAnsi="Times New Roman" w:cs="Times New Roman"/>
          <w:sz w:val="24"/>
          <w:szCs w:val="24"/>
        </w:rPr>
        <w:t xml:space="preserve">1.1. A közbeszerzési eljárást megindító ajánlati / részvételi felhívás – a szerződés megkötéséhez szükséges engedélyek megléte esetén – csak akkor tehető közzé, ha rendelkezésre áll a szerződés teljesítését biztosító anyagi fedezet, vagy az arra vonatkozó biztosíték, hogy a teljesítés időpontjában az anyagi fedezet rendelkezésre áll. </w:t>
      </w:r>
    </w:p>
    <w:p w14:paraId="7EE99C04" w14:textId="77777777" w:rsidR="005A0E54" w:rsidRPr="005358BD" w:rsidRDefault="00B474BD" w:rsidP="002428CF">
      <w:pPr>
        <w:spacing w:line="240" w:lineRule="auto"/>
        <w:jc w:val="both"/>
        <w:rPr>
          <w:rFonts w:ascii="Times New Roman" w:hAnsi="Times New Roman" w:cs="Times New Roman"/>
          <w:sz w:val="24"/>
          <w:szCs w:val="24"/>
        </w:rPr>
      </w:pPr>
      <w:r w:rsidRPr="005358BD">
        <w:rPr>
          <w:rFonts w:ascii="Times New Roman" w:hAnsi="Times New Roman" w:cs="Times New Roman"/>
          <w:sz w:val="24"/>
          <w:szCs w:val="24"/>
        </w:rPr>
        <w:t xml:space="preserve">1.2. </w:t>
      </w:r>
      <w:r w:rsidR="005A0E54" w:rsidRPr="005358BD">
        <w:rPr>
          <w:rFonts w:ascii="Times New Roman" w:hAnsi="Times New Roman" w:cs="Times New Roman"/>
          <w:sz w:val="24"/>
          <w:szCs w:val="24"/>
        </w:rPr>
        <w:t>A Kbt. 53.</w:t>
      </w:r>
      <w:r w:rsidR="00640D20" w:rsidRPr="005358BD">
        <w:rPr>
          <w:rFonts w:ascii="Times New Roman" w:hAnsi="Times New Roman" w:cs="Times New Roman"/>
          <w:sz w:val="24"/>
          <w:szCs w:val="24"/>
        </w:rPr>
        <w:t xml:space="preserve"> </w:t>
      </w:r>
      <w:r w:rsidR="005A0E54" w:rsidRPr="005358BD">
        <w:rPr>
          <w:rFonts w:ascii="Times New Roman" w:hAnsi="Times New Roman" w:cs="Times New Roman"/>
          <w:sz w:val="24"/>
          <w:szCs w:val="24"/>
        </w:rPr>
        <w:t xml:space="preserve">§ (6) bekezdése alapján feltételes közbeszerzés indítható akkor is, ha </w:t>
      </w:r>
      <w:r w:rsidR="00766191" w:rsidRPr="005358BD">
        <w:rPr>
          <w:rFonts w:ascii="Times New Roman" w:hAnsi="Times New Roman" w:cs="Times New Roman"/>
          <w:sz w:val="24"/>
          <w:szCs w:val="24"/>
        </w:rPr>
        <w:t>az Önkormányzat</w:t>
      </w:r>
      <w:r w:rsidR="005A0E54" w:rsidRPr="005358BD">
        <w:rPr>
          <w:rFonts w:ascii="Times New Roman" w:hAnsi="Times New Roman" w:cs="Times New Roman"/>
          <w:sz w:val="24"/>
          <w:szCs w:val="24"/>
        </w:rPr>
        <w:t xml:space="preserve"> támogatásra irányuló igényt (pályázatot, projektjavaslatot, támogatási szerződés-módosítást vagy változás</w:t>
      </w:r>
      <w:r w:rsidR="00AB2677" w:rsidRPr="005358BD">
        <w:rPr>
          <w:rFonts w:ascii="Times New Roman" w:hAnsi="Times New Roman" w:cs="Times New Roman"/>
          <w:sz w:val="24"/>
          <w:szCs w:val="24"/>
        </w:rPr>
        <w:t>-</w:t>
      </w:r>
      <w:r w:rsidR="005A0E54" w:rsidRPr="005358BD">
        <w:rPr>
          <w:rFonts w:ascii="Times New Roman" w:hAnsi="Times New Roman" w:cs="Times New Roman"/>
          <w:sz w:val="24"/>
          <w:szCs w:val="24"/>
        </w:rPr>
        <w:t>bejelentést) nyújtott be vagy fog benyújtani - függetlenül attól, hogy sor került-e már a támogatás pályázati fe</w:t>
      </w:r>
      <w:r w:rsidR="003B666E" w:rsidRPr="005358BD">
        <w:rPr>
          <w:rFonts w:ascii="Times New Roman" w:hAnsi="Times New Roman" w:cs="Times New Roman"/>
          <w:sz w:val="24"/>
          <w:szCs w:val="24"/>
        </w:rPr>
        <w:t xml:space="preserve">lhívásának megjelenésére - és </w:t>
      </w:r>
      <w:r w:rsidR="00766191" w:rsidRPr="005358BD">
        <w:rPr>
          <w:rFonts w:ascii="Times New Roman" w:hAnsi="Times New Roman" w:cs="Times New Roman"/>
          <w:sz w:val="24"/>
          <w:szCs w:val="24"/>
        </w:rPr>
        <w:t>az Önkormányzat</w:t>
      </w:r>
      <w:r w:rsidR="005A0E54" w:rsidRPr="005358BD">
        <w:rPr>
          <w:rFonts w:ascii="Times New Roman" w:hAnsi="Times New Roman" w:cs="Times New Roman"/>
          <w:sz w:val="24"/>
          <w:szCs w:val="24"/>
        </w:rPr>
        <w:t xml:space="preserve"> a támogatásra irányuló igény el nem fogadását, vagy az </w:t>
      </w:r>
      <w:proofErr w:type="spellStart"/>
      <w:r w:rsidR="005A0E54" w:rsidRPr="005358BD">
        <w:rPr>
          <w:rFonts w:ascii="Times New Roman" w:hAnsi="Times New Roman" w:cs="Times New Roman"/>
          <w:sz w:val="24"/>
          <w:szCs w:val="24"/>
        </w:rPr>
        <w:t>igényeltnél</w:t>
      </w:r>
      <w:proofErr w:type="spellEnd"/>
      <w:r w:rsidR="005A0E54" w:rsidRPr="005358BD">
        <w:rPr>
          <w:rFonts w:ascii="Times New Roman" w:hAnsi="Times New Roman" w:cs="Times New Roman"/>
          <w:sz w:val="24"/>
          <w:szCs w:val="24"/>
        </w:rPr>
        <w:t xml:space="preserve"> kisebb összegben történő elfogadását olyan körülménynek tekinti, amely miatt az eljárást eredménytelenné nyilváníthatja.</w:t>
      </w:r>
    </w:p>
    <w:p w14:paraId="63134A4D" w14:textId="77777777" w:rsidR="0062100E" w:rsidRPr="005358BD" w:rsidRDefault="00B474BD" w:rsidP="002428CF">
      <w:pPr>
        <w:spacing w:line="240" w:lineRule="auto"/>
        <w:jc w:val="both"/>
        <w:rPr>
          <w:rFonts w:ascii="Times New Roman" w:hAnsi="Times New Roman" w:cs="Times New Roman"/>
          <w:sz w:val="24"/>
          <w:szCs w:val="24"/>
        </w:rPr>
      </w:pPr>
      <w:r w:rsidRPr="005358BD">
        <w:rPr>
          <w:rFonts w:ascii="Times New Roman" w:hAnsi="Times New Roman" w:cs="Times New Roman"/>
          <w:sz w:val="24"/>
          <w:szCs w:val="24"/>
        </w:rPr>
        <w:t xml:space="preserve">1.3. </w:t>
      </w:r>
      <w:r w:rsidR="00766191" w:rsidRPr="005358BD">
        <w:rPr>
          <w:rFonts w:ascii="Times New Roman" w:hAnsi="Times New Roman" w:cs="Times New Roman"/>
          <w:sz w:val="24"/>
          <w:szCs w:val="24"/>
        </w:rPr>
        <w:t>A Polgármester</w:t>
      </w:r>
      <w:r w:rsidR="003B666E" w:rsidRPr="005358BD">
        <w:rPr>
          <w:rFonts w:ascii="Times New Roman" w:hAnsi="Times New Roman" w:cs="Times New Roman"/>
          <w:sz w:val="24"/>
          <w:szCs w:val="24"/>
        </w:rPr>
        <w:t xml:space="preserve"> </w:t>
      </w:r>
      <w:r w:rsidR="00766191" w:rsidRPr="005358BD">
        <w:rPr>
          <w:rFonts w:ascii="Times New Roman" w:hAnsi="Times New Roman" w:cs="Times New Roman"/>
          <w:sz w:val="24"/>
          <w:szCs w:val="24"/>
        </w:rPr>
        <w:t>az Önkormányzat</w:t>
      </w:r>
      <w:r w:rsidR="0073088C" w:rsidRPr="005358BD">
        <w:rPr>
          <w:rFonts w:ascii="Times New Roman" w:hAnsi="Times New Roman" w:cs="Times New Roman"/>
          <w:sz w:val="24"/>
          <w:szCs w:val="24"/>
        </w:rPr>
        <w:t xml:space="preserve"> </w:t>
      </w:r>
      <w:r w:rsidR="00B3755C" w:rsidRPr="005358BD">
        <w:rPr>
          <w:rFonts w:ascii="Times New Roman" w:hAnsi="Times New Roman" w:cs="Times New Roman"/>
          <w:sz w:val="24"/>
          <w:szCs w:val="24"/>
        </w:rPr>
        <w:t>közbeszerzés tárgya szerint illetékes</w:t>
      </w:r>
      <w:r w:rsidR="003B666E" w:rsidRPr="005358BD">
        <w:rPr>
          <w:rFonts w:ascii="Times New Roman" w:hAnsi="Times New Roman" w:cs="Times New Roman"/>
          <w:sz w:val="24"/>
          <w:szCs w:val="24"/>
        </w:rPr>
        <w:t xml:space="preserve"> </w:t>
      </w:r>
      <w:r w:rsidR="00B3755C" w:rsidRPr="005358BD">
        <w:rPr>
          <w:rFonts w:ascii="Times New Roman" w:hAnsi="Times New Roman" w:cs="Times New Roman"/>
          <w:sz w:val="24"/>
          <w:szCs w:val="24"/>
        </w:rPr>
        <w:t xml:space="preserve">szervezeti egységével </w:t>
      </w:r>
      <w:r w:rsidRPr="005358BD">
        <w:rPr>
          <w:rFonts w:ascii="Times New Roman" w:hAnsi="Times New Roman" w:cs="Times New Roman"/>
          <w:sz w:val="24"/>
          <w:szCs w:val="24"/>
        </w:rPr>
        <w:t xml:space="preserve">meghatározza a minőségi és mennyiségi igényeket, </w:t>
      </w:r>
      <w:r w:rsidR="0036697B" w:rsidRPr="005358BD">
        <w:rPr>
          <w:rFonts w:ascii="Times New Roman" w:hAnsi="Times New Roman" w:cs="Times New Roman"/>
          <w:sz w:val="24"/>
          <w:szCs w:val="24"/>
        </w:rPr>
        <w:t>továbbá</w:t>
      </w:r>
      <w:r w:rsidRPr="005358BD">
        <w:rPr>
          <w:rFonts w:ascii="Times New Roman" w:hAnsi="Times New Roman" w:cs="Times New Roman"/>
          <w:sz w:val="24"/>
          <w:szCs w:val="24"/>
        </w:rPr>
        <w:t xml:space="preserve"> a beszerzés tárgyát és mennyiségét, a bírálat során érvényesíteni kívánt szakmai és egyéb szempontokat, valamint elkészíti a műszaki leírást. </w:t>
      </w:r>
    </w:p>
    <w:p w14:paraId="761647C2" w14:textId="77777777" w:rsidR="00B474BD" w:rsidRPr="005358BD" w:rsidRDefault="00B474BD" w:rsidP="002428CF">
      <w:pPr>
        <w:spacing w:line="240" w:lineRule="auto"/>
        <w:jc w:val="both"/>
        <w:rPr>
          <w:rFonts w:ascii="Times New Roman" w:hAnsi="Times New Roman" w:cs="Times New Roman"/>
          <w:sz w:val="24"/>
          <w:szCs w:val="24"/>
        </w:rPr>
      </w:pPr>
      <w:r w:rsidRPr="005358BD">
        <w:rPr>
          <w:rFonts w:ascii="Times New Roman" w:hAnsi="Times New Roman" w:cs="Times New Roman"/>
          <w:sz w:val="24"/>
          <w:szCs w:val="24"/>
        </w:rPr>
        <w:t xml:space="preserve">A műszaki leírás tartalmazza a környezetvédelmi teljesítményre, a valamennyi követelménynek - így különösen a fogyatékos emberek számára a szolgáltatásokhoz való egyenlő esélyű hozzáférés szempontjának - megfelelő kialakításra, a biztonságra, és méretekre vonatkozó jellemzők meghatározását, ideértve a közbeszerzés tárgyára alkalmazandó, a terminológiára, a </w:t>
      </w:r>
      <w:r w:rsidRPr="005358BD">
        <w:rPr>
          <w:rFonts w:ascii="Times New Roman" w:hAnsi="Times New Roman" w:cs="Times New Roman"/>
          <w:sz w:val="24"/>
          <w:szCs w:val="24"/>
        </w:rPr>
        <w:lastRenderedPageBreak/>
        <w:t>jelekre, a vizsgálatra és vizsgálati módszerekre, a csomagolásra, a jelölésre, a címkézésre, a használati utasításra, a gyártási folyamatokra és módszerekre vonatkozó követelményeket.</w:t>
      </w:r>
    </w:p>
    <w:p w14:paraId="4FCBCADF" w14:textId="77777777" w:rsidR="00497249" w:rsidRPr="005358BD" w:rsidRDefault="00B474BD" w:rsidP="002428CF">
      <w:pPr>
        <w:spacing w:line="240" w:lineRule="auto"/>
        <w:jc w:val="both"/>
        <w:rPr>
          <w:rFonts w:ascii="Times New Roman" w:hAnsi="Times New Roman" w:cs="Times New Roman"/>
          <w:bCs/>
          <w:sz w:val="24"/>
          <w:szCs w:val="24"/>
        </w:rPr>
      </w:pPr>
      <w:r w:rsidRPr="005358BD">
        <w:rPr>
          <w:rFonts w:ascii="Times New Roman" w:hAnsi="Times New Roman" w:cs="Times New Roman"/>
          <w:sz w:val="24"/>
          <w:szCs w:val="24"/>
        </w:rPr>
        <w:t xml:space="preserve">A közbeszerzési műszaki leírás meghatározására vonatkozó részletes szabályokat a </w:t>
      </w:r>
      <w:r w:rsidRPr="005358BD">
        <w:rPr>
          <w:rFonts w:ascii="Times New Roman" w:hAnsi="Times New Roman" w:cs="Times New Roman"/>
          <w:bCs/>
          <w:sz w:val="24"/>
          <w:szCs w:val="24"/>
        </w:rPr>
        <w:t>32</w:t>
      </w:r>
      <w:r w:rsidR="0036120E" w:rsidRPr="005358BD">
        <w:rPr>
          <w:rFonts w:ascii="Times New Roman" w:hAnsi="Times New Roman" w:cs="Times New Roman"/>
          <w:bCs/>
          <w:sz w:val="24"/>
          <w:szCs w:val="24"/>
        </w:rPr>
        <w:t>1/2015. (X</w:t>
      </w:r>
      <w:r w:rsidR="00497249" w:rsidRPr="005358BD">
        <w:rPr>
          <w:rFonts w:ascii="Times New Roman" w:hAnsi="Times New Roman" w:cs="Times New Roman"/>
          <w:bCs/>
          <w:sz w:val="24"/>
          <w:szCs w:val="24"/>
        </w:rPr>
        <w:t xml:space="preserve">. 30.) Korm. rendelet, továbbá </w:t>
      </w:r>
      <w:r w:rsidR="0036120E" w:rsidRPr="005358BD">
        <w:rPr>
          <w:rFonts w:ascii="Times New Roman" w:hAnsi="Times New Roman" w:cs="Times New Roman"/>
          <w:bCs/>
          <w:sz w:val="24"/>
          <w:szCs w:val="24"/>
        </w:rPr>
        <w:t xml:space="preserve">a 322/2015. (X. 30.) Korm. rendelet </w:t>
      </w:r>
      <w:r w:rsidRPr="005358BD">
        <w:rPr>
          <w:rFonts w:ascii="Times New Roman" w:hAnsi="Times New Roman" w:cs="Times New Roman"/>
          <w:bCs/>
          <w:sz w:val="24"/>
          <w:szCs w:val="24"/>
        </w:rPr>
        <w:t>tartalmazza.</w:t>
      </w:r>
    </w:p>
    <w:p w14:paraId="2604DC6B" w14:textId="77777777" w:rsidR="00917A99" w:rsidRDefault="00917A99" w:rsidP="002428CF">
      <w:pPr>
        <w:spacing w:line="240" w:lineRule="auto"/>
        <w:rPr>
          <w:ins w:id="54" w:author="Biharkeresztesi Közös Önkormányzati Hivatal" w:date="2024-03-12T20:08:00Z"/>
          <w:rFonts w:ascii="Times New Roman" w:hAnsi="Times New Roman" w:cs="Times New Roman"/>
          <w:b/>
          <w:sz w:val="24"/>
          <w:szCs w:val="24"/>
        </w:rPr>
      </w:pPr>
    </w:p>
    <w:p w14:paraId="5832AE58" w14:textId="7794E43C" w:rsidR="004F624A" w:rsidRPr="005358BD" w:rsidRDefault="00B474BD" w:rsidP="002428CF">
      <w:pPr>
        <w:spacing w:line="240" w:lineRule="auto"/>
        <w:rPr>
          <w:rFonts w:ascii="Times New Roman" w:hAnsi="Times New Roman" w:cs="Times New Roman"/>
          <w:b/>
          <w:sz w:val="24"/>
          <w:szCs w:val="24"/>
        </w:rPr>
      </w:pPr>
      <w:r w:rsidRPr="005358BD">
        <w:rPr>
          <w:rFonts w:ascii="Times New Roman" w:hAnsi="Times New Roman" w:cs="Times New Roman"/>
          <w:b/>
          <w:sz w:val="24"/>
          <w:szCs w:val="24"/>
        </w:rPr>
        <w:t xml:space="preserve">2. </w:t>
      </w:r>
      <w:r w:rsidR="004F624A" w:rsidRPr="005358BD">
        <w:rPr>
          <w:rFonts w:ascii="Times New Roman" w:hAnsi="Times New Roman" w:cs="Times New Roman"/>
          <w:b/>
          <w:sz w:val="24"/>
          <w:szCs w:val="24"/>
        </w:rPr>
        <w:t>Az eljárás megindítása</w:t>
      </w:r>
    </w:p>
    <w:p w14:paraId="2B573DF0" w14:textId="77777777" w:rsidR="004F624A" w:rsidRPr="005358BD" w:rsidRDefault="00B474BD" w:rsidP="002428CF">
      <w:pPr>
        <w:spacing w:line="240" w:lineRule="auto"/>
        <w:jc w:val="both"/>
        <w:rPr>
          <w:rFonts w:ascii="Times New Roman" w:hAnsi="Times New Roman" w:cs="Times New Roman"/>
          <w:sz w:val="24"/>
          <w:szCs w:val="24"/>
        </w:rPr>
      </w:pPr>
      <w:r w:rsidRPr="005358BD">
        <w:rPr>
          <w:rFonts w:ascii="Times New Roman" w:hAnsi="Times New Roman" w:cs="Times New Roman"/>
          <w:sz w:val="24"/>
          <w:szCs w:val="24"/>
        </w:rPr>
        <w:t>2</w:t>
      </w:r>
      <w:r w:rsidR="004F624A" w:rsidRPr="005358BD">
        <w:rPr>
          <w:rFonts w:ascii="Times New Roman" w:hAnsi="Times New Roman" w:cs="Times New Roman"/>
          <w:sz w:val="24"/>
          <w:szCs w:val="24"/>
        </w:rPr>
        <w:t xml:space="preserve">.1. Az eljárás megindításáról </w:t>
      </w:r>
      <w:r w:rsidR="00766191" w:rsidRPr="005358BD">
        <w:rPr>
          <w:rFonts w:ascii="Times New Roman" w:hAnsi="Times New Roman" w:cs="Times New Roman"/>
          <w:sz w:val="24"/>
          <w:szCs w:val="24"/>
        </w:rPr>
        <w:t xml:space="preserve">a </w:t>
      </w:r>
      <w:r w:rsidR="00603024" w:rsidRPr="005358BD">
        <w:rPr>
          <w:rFonts w:ascii="Times New Roman" w:hAnsi="Times New Roman" w:cs="Times New Roman"/>
          <w:sz w:val="24"/>
          <w:szCs w:val="24"/>
        </w:rPr>
        <w:t>Képviselő-testület</w:t>
      </w:r>
      <w:r w:rsidR="00AC4049" w:rsidRPr="005358BD">
        <w:rPr>
          <w:rFonts w:ascii="Times New Roman" w:hAnsi="Times New Roman" w:cs="Times New Roman"/>
          <w:sz w:val="24"/>
          <w:szCs w:val="24"/>
        </w:rPr>
        <w:t xml:space="preserve"> </w:t>
      </w:r>
      <w:r w:rsidR="004F624A" w:rsidRPr="005358BD">
        <w:rPr>
          <w:rFonts w:ascii="Times New Roman" w:hAnsi="Times New Roman" w:cs="Times New Roman"/>
          <w:sz w:val="24"/>
          <w:szCs w:val="24"/>
        </w:rPr>
        <w:t>dönt, amelyben meghatározza az eljárás fajtáját, az eljárást megindító/részvételi/ajánlati/a</w:t>
      </w:r>
      <w:r w:rsidR="0036120E" w:rsidRPr="005358BD">
        <w:rPr>
          <w:rFonts w:ascii="Times New Roman" w:hAnsi="Times New Roman" w:cs="Times New Roman"/>
          <w:sz w:val="24"/>
          <w:szCs w:val="24"/>
        </w:rPr>
        <w:t>jánlattételi felhívás tartalmát</w:t>
      </w:r>
      <w:r w:rsidR="004F624A" w:rsidRPr="005358BD">
        <w:rPr>
          <w:rFonts w:ascii="Times New Roman" w:hAnsi="Times New Roman" w:cs="Times New Roman"/>
          <w:sz w:val="24"/>
          <w:szCs w:val="24"/>
        </w:rPr>
        <w:t xml:space="preserve">. </w:t>
      </w:r>
    </w:p>
    <w:p w14:paraId="4CEFDD1B" w14:textId="77777777" w:rsidR="0054559C" w:rsidRPr="005358BD" w:rsidRDefault="0054559C" w:rsidP="0054559C">
      <w:pPr>
        <w:spacing w:line="240" w:lineRule="auto"/>
        <w:jc w:val="both"/>
        <w:rPr>
          <w:rFonts w:ascii="Times New Roman" w:hAnsi="Times New Roman" w:cs="Times New Roman"/>
          <w:sz w:val="24"/>
          <w:szCs w:val="24"/>
        </w:rPr>
      </w:pPr>
      <w:r w:rsidRPr="005358BD">
        <w:rPr>
          <w:rFonts w:ascii="Times New Roman" w:hAnsi="Times New Roman" w:cs="Times New Roman"/>
          <w:sz w:val="24"/>
          <w:szCs w:val="24"/>
        </w:rPr>
        <w:t xml:space="preserve">A közbeszerzési eljárásfajtákat a 2/b.sz. melléklet tartalmazza. </w:t>
      </w:r>
    </w:p>
    <w:p w14:paraId="29022223" w14:textId="77777777" w:rsidR="0036120E" w:rsidRPr="005358BD" w:rsidRDefault="00B474BD" w:rsidP="002428CF">
      <w:pPr>
        <w:spacing w:line="240" w:lineRule="auto"/>
        <w:jc w:val="both"/>
        <w:rPr>
          <w:rFonts w:ascii="Times New Roman" w:hAnsi="Times New Roman" w:cs="Times New Roman"/>
          <w:sz w:val="24"/>
          <w:szCs w:val="24"/>
        </w:rPr>
      </w:pPr>
      <w:r w:rsidRPr="005358BD">
        <w:rPr>
          <w:rFonts w:ascii="Times New Roman" w:hAnsi="Times New Roman" w:cs="Times New Roman"/>
          <w:sz w:val="24"/>
          <w:szCs w:val="24"/>
        </w:rPr>
        <w:t>2</w:t>
      </w:r>
      <w:r w:rsidR="004F624A" w:rsidRPr="005358BD">
        <w:rPr>
          <w:rFonts w:ascii="Times New Roman" w:hAnsi="Times New Roman" w:cs="Times New Roman"/>
          <w:sz w:val="24"/>
          <w:szCs w:val="24"/>
        </w:rPr>
        <w:t xml:space="preserve">.2. </w:t>
      </w:r>
      <w:r w:rsidR="00766191" w:rsidRPr="005358BD">
        <w:rPr>
          <w:rFonts w:ascii="Times New Roman" w:hAnsi="Times New Roman" w:cs="Times New Roman"/>
          <w:sz w:val="24"/>
          <w:szCs w:val="24"/>
        </w:rPr>
        <w:t xml:space="preserve">A </w:t>
      </w:r>
      <w:r w:rsidR="00603024" w:rsidRPr="005358BD">
        <w:rPr>
          <w:rFonts w:ascii="Times New Roman" w:hAnsi="Times New Roman" w:cs="Times New Roman"/>
          <w:sz w:val="24"/>
          <w:szCs w:val="24"/>
        </w:rPr>
        <w:t>Képviselő-testület</w:t>
      </w:r>
      <w:r w:rsidR="004F624A" w:rsidRPr="005358BD">
        <w:rPr>
          <w:rFonts w:ascii="Times New Roman" w:hAnsi="Times New Roman" w:cs="Times New Roman"/>
          <w:sz w:val="24"/>
          <w:szCs w:val="24"/>
        </w:rPr>
        <w:t xml:space="preserve"> hoz döntést az eljárás vissz</w:t>
      </w:r>
      <w:r w:rsidR="0036120E" w:rsidRPr="005358BD">
        <w:rPr>
          <w:rFonts w:ascii="Times New Roman" w:hAnsi="Times New Roman" w:cs="Times New Roman"/>
          <w:sz w:val="24"/>
          <w:szCs w:val="24"/>
        </w:rPr>
        <w:t xml:space="preserve">avonásáról, valamint a felhívás </w:t>
      </w:r>
      <w:r w:rsidR="00205A14" w:rsidRPr="005358BD">
        <w:rPr>
          <w:rFonts w:ascii="Times New Roman" w:hAnsi="Times New Roman" w:cs="Times New Roman"/>
          <w:sz w:val="24"/>
          <w:szCs w:val="24"/>
        </w:rPr>
        <w:t>módosításáról</w:t>
      </w:r>
      <w:r w:rsidR="0036120E" w:rsidRPr="005358BD">
        <w:rPr>
          <w:rFonts w:ascii="Times New Roman" w:hAnsi="Times New Roman" w:cs="Times New Roman"/>
          <w:sz w:val="24"/>
          <w:szCs w:val="24"/>
        </w:rPr>
        <w:t xml:space="preserve"> abban az esetben, amennyiben alapvetően módosul annak lényeges szakmai tartalma.</w:t>
      </w:r>
    </w:p>
    <w:p w14:paraId="51E45D93" w14:textId="77777777" w:rsidR="004F624A" w:rsidRPr="005358BD" w:rsidRDefault="00B474BD" w:rsidP="002428CF">
      <w:pPr>
        <w:spacing w:line="240" w:lineRule="auto"/>
        <w:jc w:val="both"/>
        <w:rPr>
          <w:rFonts w:ascii="Times New Roman" w:hAnsi="Times New Roman" w:cs="Times New Roman"/>
          <w:sz w:val="24"/>
          <w:szCs w:val="24"/>
        </w:rPr>
      </w:pPr>
      <w:r w:rsidRPr="005358BD">
        <w:rPr>
          <w:rFonts w:ascii="Times New Roman" w:hAnsi="Times New Roman" w:cs="Times New Roman"/>
          <w:sz w:val="24"/>
          <w:szCs w:val="24"/>
        </w:rPr>
        <w:t>2</w:t>
      </w:r>
      <w:r w:rsidR="00B53867" w:rsidRPr="005358BD">
        <w:rPr>
          <w:rFonts w:ascii="Times New Roman" w:hAnsi="Times New Roman" w:cs="Times New Roman"/>
          <w:sz w:val="24"/>
          <w:szCs w:val="24"/>
        </w:rPr>
        <w:t>.3</w:t>
      </w:r>
      <w:r w:rsidR="004F624A" w:rsidRPr="005358BD">
        <w:rPr>
          <w:rFonts w:ascii="Times New Roman" w:hAnsi="Times New Roman" w:cs="Times New Roman"/>
          <w:sz w:val="24"/>
          <w:szCs w:val="24"/>
        </w:rPr>
        <w:t xml:space="preserve">. Az eljárást megindító/ajánlati/részvételi/ajánlattételi felhívás összeállításáról, hirdetményben történő közzétételéről, valamint az eljáráshoz kapcsolódó valamennyi </w:t>
      </w:r>
      <w:r w:rsidR="00D3322A" w:rsidRPr="005358BD">
        <w:rPr>
          <w:rFonts w:ascii="Times New Roman" w:hAnsi="Times New Roman" w:cs="Times New Roman"/>
          <w:sz w:val="24"/>
          <w:szCs w:val="24"/>
        </w:rPr>
        <w:t xml:space="preserve">közbeszerzési </w:t>
      </w:r>
      <w:r w:rsidR="004F624A" w:rsidRPr="005358BD">
        <w:rPr>
          <w:rFonts w:ascii="Times New Roman" w:hAnsi="Times New Roman" w:cs="Times New Roman"/>
          <w:sz w:val="24"/>
          <w:szCs w:val="24"/>
        </w:rPr>
        <w:t xml:space="preserve">dokumentum teljeskörű összeállításáról a </w:t>
      </w:r>
      <w:r w:rsidR="00E76DEB" w:rsidRPr="005358BD">
        <w:rPr>
          <w:rFonts w:ascii="Times New Roman" w:hAnsi="Times New Roman" w:cs="Times New Roman"/>
          <w:sz w:val="24"/>
          <w:szCs w:val="24"/>
        </w:rPr>
        <w:t>Közreműködő</w:t>
      </w:r>
      <w:r w:rsidR="0073088C" w:rsidRPr="005358BD">
        <w:rPr>
          <w:rFonts w:ascii="Times New Roman" w:hAnsi="Times New Roman" w:cs="Times New Roman"/>
          <w:sz w:val="24"/>
          <w:szCs w:val="24"/>
        </w:rPr>
        <w:t>,</w:t>
      </w:r>
      <w:r w:rsidR="00E76DEB" w:rsidRPr="005358BD">
        <w:rPr>
          <w:rFonts w:ascii="Times New Roman" w:hAnsi="Times New Roman" w:cs="Times New Roman"/>
          <w:sz w:val="24"/>
          <w:szCs w:val="24"/>
        </w:rPr>
        <w:t xml:space="preserve"> </w:t>
      </w:r>
      <w:r w:rsidR="00766191" w:rsidRPr="005358BD">
        <w:rPr>
          <w:rFonts w:ascii="Times New Roman" w:hAnsi="Times New Roman" w:cs="Times New Roman"/>
          <w:sz w:val="24"/>
          <w:szCs w:val="24"/>
        </w:rPr>
        <w:t>a Polgármester</w:t>
      </w:r>
      <w:r w:rsidR="0073088C" w:rsidRPr="005358BD">
        <w:rPr>
          <w:rFonts w:ascii="Times New Roman" w:hAnsi="Times New Roman" w:cs="Times New Roman"/>
          <w:sz w:val="24"/>
          <w:szCs w:val="24"/>
        </w:rPr>
        <w:t xml:space="preserve"> és </w:t>
      </w:r>
      <w:r w:rsidR="00766191" w:rsidRPr="005358BD">
        <w:rPr>
          <w:rFonts w:ascii="Times New Roman" w:hAnsi="Times New Roman" w:cs="Times New Roman"/>
          <w:sz w:val="24"/>
          <w:szCs w:val="24"/>
        </w:rPr>
        <w:t>az Önkormányzat</w:t>
      </w:r>
      <w:r w:rsidR="00661B95" w:rsidRPr="005358BD">
        <w:rPr>
          <w:rFonts w:ascii="Times New Roman" w:hAnsi="Times New Roman" w:cs="Times New Roman"/>
          <w:sz w:val="24"/>
          <w:szCs w:val="24"/>
        </w:rPr>
        <w:t xml:space="preserve"> közbeszerzés tárgya szerint illetékes szervezeti egysége</w:t>
      </w:r>
      <w:r w:rsidR="0073088C" w:rsidRPr="005358BD">
        <w:rPr>
          <w:rFonts w:ascii="Times New Roman" w:hAnsi="Times New Roman" w:cs="Times New Roman"/>
          <w:sz w:val="24"/>
          <w:szCs w:val="24"/>
        </w:rPr>
        <w:t xml:space="preserve"> </w:t>
      </w:r>
      <w:r w:rsidR="004F624A" w:rsidRPr="005358BD">
        <w:rPr>
          <w:rFonts w:ascii="Times New Roman" w:hAnsi="Times New Roman" w:cs="Times New Roman"/>
          <w:sz w:val="24"/>
          <w:szCs w:val="24"/>
        </w:rPr>
        <w:t xml:space="preserve">által előkészített szakmai anyag alapján köteles gondoskodni. </w:t>
      </w:r>
    </w:p>
    <w:p w14:paraId="40E6A778" w14:textId="77777777" w:rsidR="004F624A" w:rsidRPr="005358BD" w:rsidRDefault="00B474BD" w:rsidP="002428CF">
      <w:pPr>
        <w:spacing w:line="240" w:lineRule="auto"/>
        <w:jc w:val="both"/>
        <w:rPr>
          <w:rFonts w:ascii="Times New Roman" w:hAnsi="Times New Roman" w:cs="Times New Roman"/>
          <w:sz w:val="24"/>
          <w:szCs w:val="24"/>
        </w:rPr>
      </w:pPr>
      <w:r w:rsidRPr="005358BD">
        <w:rPr>
          <w:rFonts w:ascii="Times New Roman" w:hAnsi="Times New Roman" w:cs="Times New Roman"/>
          <w:sz w:val="24"/>
          <w:szCs w:val="24"/>
        </w:rPr>
        <w:t>2</w:t>
      </w:r>
      <w:r w:rsidR="004F624A" w:rsidRPr="005358BD">
        <w:rPr>
          <w:rFonts w:ascii="Times New Roman" w:hAnsi="Times New Roman" w:cs="Times New Roman"/>
          <w:sz w:val="24"/>
          <w:szCs w:val="24"/>
        </w:rPr>
        <w:t>.</w:t>
      </w:r>
      <w:r w:rsidR="00EE55F1" w:rsidRPr="005358BD">
        <w:rPr>
          <w:rFonts w:ascii="Times New Roman" w:hAnsi="Times New Roman" w:cs="Times New Roman"/>
          <w:sz w:val="24"/>
          <w:szCs w:val="24"/>
        </w:rPr>
        <w:t>4</w:t>
      </w:r>
      <w:r w:rsidR="004F624A" w:rsidRPr="005358BD">
        <w:rPr>
          <w:rFonts w:ascii="Times New Roman" w:hAnsi="Times New Roman" w:cs="Times New Roman"/>
          <w:sz w:val="24"/>
          <w:szCs w:val="24"/>
        </w:rPr>
        <w:t>. A Köz</w:t>
      </w:r>
      <w:r w:rsidR="00B53867" w:rsidRPr="005358BD">
        <w:rPr>
          <w:rFonts w:ascii="Times New Roman" w:hAnsi="Times New Roman" w:cs="Times New Roman"/>
          <w:sz w:val="24"/>
          <w:szCs w:val="24"/>
        </w:rPr>
        <w:t>reműködő</w:t>
      </w:r>
      <w:r w:rsidR="00AC4049" w:rsidRPr="005358BD">
        <w:rPr>
          <w:rFonts w:ascii="Times New Roman" w:hAnsi="Times New Roman" w:cs="Times New Roman"/>
          <w:sz w:val="24"/>
          <w:szCs w:val="24"/>
        </w:rPr>
        <w:t xml:space="preserve"> feladata </w:t>
      </w:r>
      <w:r w:rsidR="00766191" w:rsidRPr="005358BD">
        <w:rPr>
          <w:rFonts w:ascii="Times New Roman" w:hAnsi="Times New Roman" w:cs="Times New Roman"/>
          <w:sz w:val="24"/>
          <w:szCs w:val="24"/>
        </w:rPr>
        <w:t>a Polgármester</w:t>
      </w:r>
      <w:r w:rsidR="004F624A" w:rsidRPr="005358BD">
        <w:rPr>
          <w:rFonts w:ascii="Times New Roman" w:hAnsi="Times New Roman" w:cs="Times New Roman"/>
          <w:sz w:val="24"/>
          <w:szCs w:val="24"/>
        </w:rPr>
        <w:t xml:space="preserve"> közreműködésével az ajánlati/</w:t>
      </w:r>
      <w:r w:rsidR="00EE55F1" w:rsidRPr="005358BD">
        <w:rPr>
          <w:rFonts w:ascii="Times New Roman" w:hAnsi="Times New Roman" w:cs="Times New Roman"/>
          <w:sz w:val="24"/>
          <w:szCs w:val="24"/>
        </w:rPr>
        <w:t xml:space="preserve">eljárást megindító/részvételi </w:t>
      </w:r>
      <w:r w:rsidR="004F624A" w:rsidRPr="005358BD">
        <w:rPr>
          <w:rFonts w:ascii="Times New Roman" w:hAnsi="Times New Roman" w:cs="Times New Roman"/>
          <w:sz w:val="24"/>
          <w:szCs w:val="24"/>
        </w:rPr>
        <w:t xml:space="preserve">felhívásban és az ajánlati dokumentációban foglaltakkal kapcsolatban az ajánlattevők által írásban feltett kérdésekre a kiegészítő (értelmező) tájékoztatásnak, az ajánlattételi határidő lejárta előtt, a Kbt.-ben meghatározott határidő szerinti megadása oly módon, hogy az ne sértse az ajánlattevők esélyegyenlőségét. </w:t>
      </w:r>
    </w:p>
    <w:p w14:paraId="6BB382FA" w14:textId="77777777" w:rsidR="0036697B" w:rsidRPr="005358BD" w:rsidRDefault="0036697B" w:rsidP="002428CF">
      <w:pPr>
        <w:spacing w:line="240" w:lineRule="auto"/>
        <w:jc w:val="both"/>
        <w:rPr>
          <w:rFonts w:ascii="Times New Roman" w:hAnsi="Times New Roman" w:cs="Times New Roman"/>
          <w:sz w:val="24"/>
          <w:szCs w:val="24"/>
        </w:rPr>
      </w:pPr>
      <w:r w:rsidRPr="005358BD">
        <w:rPr>
          <w:rFonts w:ascii="Times New Roman" w:hAnsi="Times New Roman" w:cs="Times New Roman"/>
          <w:sz w:val="24"/>
          <w:szCs w:val="24"/>
        </w:rPr>
        <w:t xml:space="preserve">2.5. </w:t>
      </w:r>
      <w:r w:rsidR="00766191" w:rsidRPr="005358BD">
        <w:rPr>
          <w:rFonts w:ascii="Times New Roman" w:hAnsi="Times New Roman" w:cs="Times New Roman"/>
          <w:sz w:val="24"/>
          <w:szCs w:val="24"/>
        </w:rPr>
        <w:t>Az Önkormányzat</w:t>
      </w:r>
      <w:r w:rsidRPr="005358BD">
        <w:rPr>
          <w:rFonts w:ascii="Times New Roman" w:hAnsi="Times New Roman" w:cs="Times New Roman"/>
          <w:sz w:val="24"/>
          <w:szCs w:val="24"/>
        </w:rPr>
        <w:t xml:space="preserve"> </w:t>
      </w:r>
      <w:r w:rsidR="008B4092" w:rsidRPr="005358BD">
        <w:rPr>
          <w:rFonts w:ascii="Times New Roman" w:hAnsi="Times New Roman" w:cs="Times New Roman"/>
          <w:sz w:val="24"/>
          <w:szCs w:val="24"/>
        </w:rPr>
        <w:t xml:space="preserve">a Közreműködő bevonásával </w:t>
      </w:r>
      <w:r w:rsidRPr="005358BD">
        <w:rPr>
          <w:rFonts w:ascii="Times New Roman" w:hAnsi="Times New Roman" w:cs="Times New Roman"/>
          <w:sz w:val="24"/>
          <w:szCs w:val="24"/>
        </w:rPr>
        <w:t xml:space="preserve">köteles a közbeszerzési dokumentumokat a gazdasági szereplők számára elektronikus úton, - a regisztrálási adatok megkérésének kivételével - korlátlanul és </w:t>
      </w:r>
      <w:proofErr w:type="spellStart"/>
      <w:r w:rsidRPr="005358BD">
        <w:rPr>
          <w:rFonts w:ascii="Times New Roman" w:hAnsi="Times New Roman" w:cs="Times New Roman"/>
          <w:sz w:val="24"/>
          <w:szCs w:val="24"/>
        </w:rPr>
        <w:t>teljeskörűen</w:t>
      </w:r>
      <w:proofErr w:type="spellEnd"/>
      <w:r w:rsidRPr="005358BD">
        <w:rPr>
          <w:rFonts w:ascii="Times New Roman" w:hAnsi="Times New Roman" w:cs="Times New Roman"/>
          <w:sz w:val="24"/>
          <w:szCs w:val="24"/>
        </w:rPr>
        <w:t>, térítésmentesen hozzáférhetővé tenni a Kbt. 39.§-ban foglaltaknak megfelelően.</w:t>
      </w:r>
    </w:p>
    <w:p w14:paraId="60B4AF99" w14:textId="77777777" w:rsidR="004F624A" w:rsidRPr="005358BD" w:rsidRDefault="00B474BD" w:rsidP="002428CF">
      <w:pPr>
        <w:spacing w:line="240" w:lineRule="auto"/>
        <w:rPr>
          <w:rFonts w:ascii="Times New Roman" w:hAnsi="Times New Roman" w:cs="Times New Roman"/>
          <w:b/>
          <w:sz w:val="24"/>
          <w:szCs w:val="24"/>
        </w:rPr>
      </w:pPr>
      <w:r w:rsidRPr="005358BD">
        <w:rPr>
          <w:rFonts w:ascii="Times New Roman" w:hAnsi="Times New Roman" w:cs="Times New Roman"/>
          <w:b/>
          <w:sz w:val="24"/>
          <w:szCs w:val="24"/>
        </w:rPr>
        <w:t>3</w:t>
      </w:r>
      <w:r w:rsidR="004F624A" w:rsidRPr="005358BD">
        <w:rPr>
          <w:rFonts w:ascii="Times New Roman" w:hAnsi="Times New Roman" w:cs="Times New Roman"/>
          <w:b/>
          <w:sz w:val="24"/>
          <w:szCs w:val="24"/>
        </w:rPr>
        <w:t>. Az ajánlatok benyújtása és felbontása</w:t>
      </w:r>
    </w:p>
    <w:p w14:paraId="0EC16750" w14:textId="77777777" w:rsidR="004F624A" w:rsidRPr="005358BD" w:rsidRDefault="004F624A" w:rsidP="002428CF">
      <w:pPr>
        <w:spacing w:line="240" w:lineRule="auto"/>
        <w:rPr>
          <w:rFonts w:ascii="Times New Roman" w:hAnsi="Times New Roman" w:cs="Times New Roman"/>
          <w:sz w:val="24"/>
          <w:szCs w:val="24"/>
        </w:rPr>
      </w:pPr>
      <w:r w:rsidRPr="005358BD">
        <w:rPr>
          <w:rFonts w:ascii="Times New Roman" w:hAnsi="Times New Roman" w:cs="Times New Roman"/>
          <w:sz w:val="24"/>
          <w:szCs w:val="24"/>
        </w:rPr>
        <w:t>A Köz</w:t>
      </w:r>
      <w:r w:rsidR="00B53867" w:rsidRPr="005358BD">
        <w:rPr>
          <w:rFonts w:ascii="Times New Roman" w:hAnsi="Times New Roman" w:cs="Times New Roman"/>
          <w:sz w:val="24"/>
          <w:szCs w:val="24"/>
        </w:rPr>
        <w:t>reműködő</w:t>
      </w:r>
      <w:r w:rsidRPr="005358BD">
        <w:rPr>
          <w:rFonts w:ascii="Times New Roman" w:hAnsi="Times New Roman" w:cs="Times New Roman"/>
          <w:sz w:val="24"/>
          <w:szCs w:val="24"/>
        </w:rPr>
        <w:t xml:space="preserve"> köteles gondoskodni a következőkről:</w:t>
      </w:r>
    </w:p>
    <w:p w14:paraId="55496CDD" w14:textId="20CE4207" w:rsidR="004F624A" w:rsidRPr="005358BD" w:rsidRDefault="00AE3657" w:rsidP="00AE3657">
      <w:pPr>
        <w:spacing w:line="240" w:lineRule="auto"/>
        <w:jc w:val="both"/>
        <w:rPr>
          <w:rFonts w:ascii="Times New Roman" w:hAnsi="Times New Roman" w:cs="Times New Roman"/>
          <w:sz w:val="24"/>
          <w:szCs w:val="24"/>
        </w:rPr>
      </w:pPr>
      <w:r w:rsidRPr="005358BD">
        <w:rPr>
          <w:rFonts w:ascii="Times New Roman" w:hAnsi="Times New Roman" w:cs="Times New Roman"/>
          <w:sz w:val="24"/>
          <w:szCs w:val="24"/>
        </w:rPr>
        <w:t>- az ajánlatok felbontásáról és ismertetéséről az EKR-rendszer által készült</w:t>
      </w:r>
      <w:r w:rsidRPr="005358BD">
        <w:t xml:space="preserve"> </w:t>
      </w:r>
      <w:r w:rsidRPr="005358BD">
        <w:rPr>
          <w:rFonts w:ascii="Times New Roman" w:hAnsi="Times New Roman" w:cs="Times New Roman"/>
          <w:sz w:val="24"/>
          <w:szCs w:val="24"/>
        </w:rPr>
        <w:t>jegyzőkönyv készül, és ennek a bontástól számított öt napon belül megküldésre kell kerülnie az összes ajánlattevőnek;</w:t>
      </w:r>
    </w:p>
    <w:p w14:paraId="7CE24295" w14:textId="7272A047" w:rsidR="004F624A" w:rsidRPr="005358BD" w:rsidRDefault="004F624A" w:rsidP="002428CF">
      <w:pPr>
        <w:spacing w:line="240" w:lineRule="auto"/>
        <w:jc w:val="both"/>
        <w:rPr>
          <w:rFonts w:ascii="Times New Roman" w:hAnsi="Times New Roman" w:cs="Times New Roman"/>
          <w:sz w:val="24"/>
          <w:szCs w:val="24"/>
        </w:rPr>
      </w:pPr>
      <w:r w:rsidRPr="005358BD">
        <w:rPr>
          <w:rFonts w:ascii="Times New Roman" w:hAnsi="Times New Roman" w:cs="Times New Roman"/>
          <w:sz w:val="24"/>
          <w:szCs w:val="24"/>
        </w:rPr>
        <w:t>- a Kbt. szerinti eljárási cselekmények lebonyolításáról –szükség szerint tárgyalás tartására és az eljárás eredményéről szóló összegezés megküldésére;</w:t>
      </w:r>
    </w:p>
    <w:p w14:paraId="0F214857" w14:textId="77777777" w:rsidR="004F624A" w:rsidRPr="005358BD" w:rsidRDefault="004F624A" w:rsidP="002428CF">
      <w:pPr>
        <w:spacing w:line="240" w:lineRule="auto"/>
        <w:rPr>
          <w:rFonts w:ascii="Times New Roman" w:hAnsi="Times New Roman" w:cs="Times New Roman"/>
          <w:sz w:val="24"/>
          <w:szCs w:val="24"/>
        </w:rPr>
      </w:pPr>
      <w:r w:rsidRPr="005358BD">
        <w:rPr>
          <w:rFonts w:ascii="Times New Roman" w:hAnsi="Times New Roman" w:cs="Times New Roman"/>
          <w:sz w:val="24"/>
          <w:szCs w:val="24"/>
        </w:rPr>
        <w:t>- az ajánlatok elbírálása során észlelt számítási hibák javításáról;</w:t>
      </w:r>
    </w:p>
    <w:p w14:paraId="0AE0EEFA" w14:textId="77777777" w:rsidR="004F624A" w:rsidRPr="005358BD" w:rsidRDefault="004F624A" w:rsidP="002428CF">
      <w:pPr>
        <w:spacing w:line="240" w:lineRule="auto"/>
        <w:rPr>
          <w:rFonts w:ascii="Times New Roman" w:hAnsi="Times New Roman" w:cs="Times New Roman"/>
          <w:sz w:val="24"/>
          <w:szCs w:val="24"/>
        </w:rPr>
      </w:pPr>
      <w:r w:rsidRPr="005358BD">
        <w:rPr>
          <w:rFonts w:ascii="Times New Roman" w:hAnsi="Times New Roman" w:cs="Times New Roman"/>
          <w:sz w:val="24"/>
          <w:szCs w:val="24"/>
        </w:rPr>
        <w:t>- az ajánlatokban előforduló hiányok pótlására, vagy nem egyértelmű kijelentések tisztázására irányuló felhívásról;</w:t>
      </w:r>
    </w:p>
    <w:p w14:paraId="723C973A" w14:textId="77777777" w:rsidR="004F624A" w:rsidRPr="005358BD" w:rsidRDefault="00E24438" w:rsidP="002428CF">
      <w:pPr>
        <w:spacing w:line="240" w:lineRule="auto"/>
        <w:rPr>
          <w:rFonts w:ascii="Times New Roman" w:hAnsi="Times New Roman" w:cs="Times New Roman"/>
          <w:sz w:val="24"/>
          <w:szCs w:val="24"/>
        </w:rPr>
      </w:pPr>
      <w:r w:rsidRPr="005358BD">
        <w:rPr>
          <w:rFonts w:ascii="Times New Roman" w:hAnsi="Times New Roman" w:cs="Times New Roman"/>
          <w:sz w:val="24"/>
          <w:szCs w:val="24"/>
        </w:rPr>
        <w:t xml:space="preserve">- </w:t>
      </w:r>
      <w:r w:rsidR="004F624A" w:rsidRPr="005358BD">
        <w:rPr>
          <w:rFonts w:ascii="Times New Roman" w:hAnsi="Times New Roman" w:cs="Times New Roman"/>
          <w:sz w:val="24"/>
          <w:szCs w:val="24"/>
        </w:rPr>
        <w:t>az aránytalanul alacsonynak minősülő árat tartalmazó ajánlat esetén az indoklás kéréséről;</w:t>
      </w:r>
    </w:p>
    <w:p w14:paraId="198284EF" w14:textId="3DEFCE20" w:rsidR="009371A1" w:rsidRPr="005358BD" w:rsidRDefault="004F624A" w:rsidP="002428CF">
      <w:pPr>
        <w:spacing w:line="240" w:lineRule="auto"/>
        <w:jc w:val="both"/>
        <w:rPr>
          <w:rFonts w:ascii="Times New Roman" w:hAnsi="Times New Roman" w:cs="Times New Roman"/>
          <w:sz w:val="24"/>
          <w:szCs w:val="24"/>
        </w:rPr>
      </w:pPr>
      <w:r w:rsidRPr="005358BD">
        <w:rPr>
          <w:rFonts w:ascii="Times New Roman" w:hAnsi="Times New Roman" w:cs="Times New Roman"/>
          <w:sz w:val="24"/>
          <w:szCs w:val="24"/>
        </w:rPr>
        <w:lastRenderedPageBreak/>
        <w:t>- a Kbt.-ben előírt hirdetmények, jegyzőkönyvek elkészítéséről, hirdetmények közzétételével kapcsolatos intézkedések megtételéről</w:t>
      </w:r>
      <w:r w:rsidR="00287643" w:rsidRPr="005358BD">
        <w:rPr>
          <w:rFonts w:ascii="Times New Roman" w:hAnsi="Times New Roman" w:cs="Times New Roman"/>
          <w:sz w:val="24"/>
          <w:szCs w:val="24"/>
        </w:rPr>
        <w:t xml:space="preserve"> az EKR-rendszerben</w:t>
      </w:r>
      <w:r w:rsidRPr="005358BD">
        <w:rPr>
          <w:rFonts w:ascii="Times New Roman" w:hAnsi="Times New Roman" w:cs="Times New Roman"/>
          <w:sz w:val="24"/>
          <w:szCs w:val="24"/>
        </w:rPr>
        <w:t>.</w:t>
      </w:r>
    </w:p>
    <w:p w14:paraId="3F3277DA" w14:textId="77777777" w:rsidR="004F624A" w:rsidRPr="005358BD" w:rsidRDefault="0036697B" w:rsidP="002428CF">
      <w:pPr>
        <w:spacing w:line="240" w:lineRule="auto"/>
        <w:rPr>
          <w:rFonts w:ascii="Times New Roman" w:hAnsi="Times New Roman" w:cs="Times New Roman"/>
          <w:b/>
          <w:sz w:val="24"/>
          <w:szCs w:val="24"/>
        </w:rPr>
      </w:pPr>
      <w:r w:rsidRPr="005358BD">
        <w:rPr>
          <w:rFonts w:ascii="Times New Roman" w:hAnsi="Times New Roman" w:cs="Times New Roman"/>
          <w:b/>
          <w:sz w:val="24"/>
          <w:szCs w:val="24"/>
        </w:rPr>
        <w:t>4</w:t>
      </w:r>
      <w:r w:rsidR="004F624A" w:rsidRPr="005358BD">
        <w:rPr>
          <w:rFonts w:ascii="Times New Roman" w:hAnsi="Times New Roman" w:cs="Times New Roman"/>
          <w:b/>
          <w:sz w:val="24"/>
          <w:szCs w:val="24"/>
        </w:rPr>
        <w:t>. Az ajánlatok elbírálása</w:t>
      </w:r>
    </w:p>
    <w:p w14:paraId="0E2CB46C" w14:textId="6A1AF71A" w:rsidR="004F624A" w:rsidRPr="005358BD" w:rsidRDefault="0036697B" w:rsidP="002428CF">
      <w:pPr>
        <w:spacing w:line="240" w:lineRule="auto"/>
        <w:jc w:val="both"/>
        <w:rPr>
          <w:rFonts w:ascii="Times New Roman" w:hAnsi="Times New Roman" w:cs="Times New Roman"/>
          <w:sz w:val="24"/>
          <w:szCs w:val="24"/>
        </w:rPr>
      </w:pPr>
      <w:r w:rsidRPr="005358BD">
        <w:rPr>
          <w:rFonts w:ascii="Times New Roman" w:hAnsi="Times New Roman" w:cs="Times New Roman"/>
          <w:sz w:val="24"/>
          <w:szCs w:val="24"/>
        </w:rPr>
        <w:t>4</w:t>
      </w:r>
      <w:r w:rsidR="004F624A" w:rsidRPr="005358BD">
        <w:rPr>
          <w:rFonts w:ascii="Times New Roman" w:hAnsi="Times New Roman" w:cs="Times New Roman"/>
          <w:sz w:val="24"/>
          <w:szCs w:val="24"/>
        </w:rPr>
        <w:t>.</w:t>
      </w:r>
      <w:r w:rsidR="00E24438" w:rsidRPr="005358BD">
        <w:rPr>
          <w:rFonts w:ascii="Times New Roman" w:hAnsi="Times New Roman" w:cs="Times New Roman"/>
          <w:sz w:val="24"/>
          <w:szCs w:val="24"/>
        </w:rPr>
        <w:t>1</w:t>
      </w:r>
      <w:r w:rsidR="004F624A" w:rsidRPr="005358BD">
        <w:rPr>
          <w:rFonts w:ascii="Times New Roman" w:hAnsi="Times New Roman" w:cs="Times New Roman"/>
          <w:sz w:val="24"/>
          <w:szCs w:val="24"/>
        </w:rPr>
        <w:t>. A Köz</w:t>
      </w:r>
      <w:r w:rsidR="00E24438" w:rsidRPr="005358BD">
        <w:rPr>
          <w:rFonts w:ascii="Times New Roman" w:hAnsi="Times New Roman" w:cs="Times New Roman"/>
          <w:sz w:val="24"/>
          <w:szCs w:val="24"/>
        </w:rPr>
        <w:t>reműködő</w:t>
      </w:r>
      <w:r w:rsidR="004F624A" w:rsidRPr="005358BD">
        <w:rPr>
          <w:rFonts w:ascii="Times New Roman" w:hAnsi="Times New Roman" w:cs="Times New Roman"/>
          <w:sz w:val="24"/>
          <w:szCs w:val="24"/>
        </w:rPr>
        <w:t xml:space="preserve"> a részvételi jelentkezéseket/ajánlatokat a felhívás, a </w:t>
      </w:r>
      <w:r w:rsidR="00EC7203" w:rsidRPr="005358BD">
        <w:rPr>
          <w:rFonts w:ascii="Times New Roman" w:hAnsi="Times New Roman" w:cs="Times New Roman"/>
          <w:sz w:val="24"/>
          <w:szCs w:val="24"/>
        </w:rPr>
        <w:t xml:space="preserve">közbeszerzési </w:t>
      </w:r>
      <w:r w:rsidR="004F624A" w:rsidRPr="005358BD">
        <w:rPr>
          <w:rFonts w:ascii="Times New Roman" w:hAnsi="Times New Roman" w:cs="Times New Roman"/>
          <w:sz w:val="24"/>
          <w:szCs w:val="24"/>
        </w:rPr>
        <w:t>dokument</w:t>
      </w:r>
      <w:r w:rsidR="00EC7203" w:rsidRPr="005358BD">
        <w:rPr>
          <w:rFonts w:ascii="Times New Roman" w:hAnsi="Times New Roman" w:cs="Times New Roman"/>
          <w:sz w:val="24"/>
          <w:szCs w:val="24"/>
        </w:rPr>
        <w:t>um</w:t>
      </w:r>
      <w:r w:rsidR="004F624A" w:rsidRPr="005358BD">
        <w:rPr>
          <w:rFonts w:ascii="Times New Roman" w:hAnsi="Times New Roman" w:cs="Times New Roman"/>
          <w:sz w:val="24"/>
          <w:szCs w:val="24"/>
        </w:rPr>
        <w:t>, valamint a Kbt. és az ahhoz kapcsolódó mindenkor hatályos végrehajtási rendeletek alapján értékeli. Ennek során felelős az objektív, a Kbt.-ben meghatározott szempontok szerinti értékelés biztosításáért. A Köz</w:t>
      </w:r>
      <w:r w:rsidR="00E24438" w:rsidRPr="005358BD">
        <w:rPr>
          <w:rFonts w:ascii="Times New Roman" w:hAnsi="Times New Roman" w:cs="Times New Roman"/>
          <w:sz w:val="24"/>
          <w:szCs w:val="24"/>
        </w:rPr>
        <w:t>reműködő</w:t>
      </w:r>
      <w:r w:rsidR="004F624A" w:rsidRPr="005358BD">
        <w:rPr>
          <w:rFonts w:ascii="Times New Roman" w:hAnsi="Times New Roman" w:cs="Times New Roman"/>
          <w:sz w:val="24"/>
          <w:szCs w:val="24"/>
        </w:rPr>
        <w:t xml:space="preserve"> ért</w:t>
      </w:r>
      <w:r w:rsidR="00E24438" w:rsidRPr="005358BD">
        <w:rPr>
          <w:rFonts w:ascii="Times New Roman" w:hAnsi="Times New Roman" w:cs="Times New Roman"/>
          <w:sz w:val="24"/>
          <w:szCs w:val="24"/>
        </w:rPr>
        <w:t xml:space="preserve">ékelő </w:t>
      </w:r>
      <w:r w:rsidR="009D32A4" w:rsidRPr="005358BD">
        <w:rPr>
          <w:rFonts w:ascii="Times New Roman" w:hAnsi="Times New Roman" w:cs="Times New Roman"/>
          <w:sz w:val="24"/>
          <w:szCs w:val="24"/>
        </w:rPr>
        <w:t>szakvéleménye</w:t>
      </w:r>
      <w:r w:rsidR="00E24438" w:rsidRPr="005358BD">
        <w:rPr>
          <w:rFonts w:ascii="Times New Roman" w:hAnsi="Times New Roman" w:cs="Times New Roman"/>
          <w:sz w:val="24"/>
          <w:szCs w:val="24"/>
        </w:rPr>
        <w:t xml:space="preserve"> alapján a B</w:t>
      </w:r>
      <w:r w:rsidR="004F624A" w:rsidRPr="005358BD">
        <w:rPr>
          <w:rFonts w:ascii="Times New Roman" w:hAnsi="Times New Roman" w:cs="Times New Roman"/>
          <w:sz w:val="24"/>
          <w:szCs w:val="24"/>
        </w:rPr>
        <w:t>íráló</w:t>
      </w:r>
      <w:r w:rsidR="00E24438" w:rsidRPr="005358BD">
        <w:rPr>
          <w:rFonts w:ascii="Times New Roman" w:hAnsi="Times New Roman" w:cs="Times New Roman"/>
          <w:sz w:val="24"/>
          <w:szCs w:val="24"/>
        </w:rPr>
        <w:t xml:space="preserve"> B</w:t>
      </w:r>
      <w:r w:rsidR="004F624A" w:rsidRPr="005358BD">
        <w:rPr>
          <w:rFonts w:ascii="Times New Roman" w:hAnsi="Times New Roman" w:cs="Times New Roman"/>
          <w:sz w:val="24"/>
          <w:szCs w:val="24"/>
        </w:rPr>
        <w:t xml:space="preserve">izottság javaslatot tesz </w:t>
      </w:r>
      <w:r w:rsidR="00766191" w:rsidRPr="005358BD">
        <w:rPr>
          <w:rFonts w:ascii="Times New Roman" w:hAnsi="Times New Roman" w:cs="Times New Roman"/>
          <w:sz w:val="24"/>
          <w:szCs w:val="24"/>
        </w:rPr>
        <w:t xml:space="preserve">a </w:t>
      </w:r>
      <w:r w:rsidR="004F5FA0" w:rsidRPr="005358BD">
        <w:rPr>
          <w:rFonts w:ascii="Times New Roman" w:hAnsi="Times New Roman" w:cs="Times New Roman"/>
          <w:sz w:val="24"/>
          <w:szCs w:val="24"/>
        </w:rPr>
        <w:t xml:space="preserve">Döntéshozónak </w:t>
      </w:r>
      <w:r w:rsidR="004F624A" w:rsidRPr="005358BD">
        <w:rPr>
          <w:rFonts w:ascii="Times New Roman" w:hAnsi="Times New Roman" w:cs="Times New Roman"/>
          <w:sz w:val="24"/>
          <w:szCs w:val="24"/>
        </w:rPr>
        <w:t xml:space="preserve">a benyújtott ajánlatok/részvételi jelentkezések érvényessége tekintetében. </w:t>
      </w:r>
    </w:p>
    <w:p w14:paraId="64125EFC" w14:textId="1A944DB8" w:rsidR="004F624A" w:rsidRPr="005358BD" w:rsidRDefault="0036697B" w:rsidP="002428CF">
      <w:pPr>
        <w:spacing w:line="240" w:lineRule="auto"/>
        <w:jc w:val="both"/>
        <w:rPr>
          <w:rFonts w:ascii="Times New Roman" w:hAnsi="Times New Roman" w:cs="Times New Roman"/>
          <w:sz w:val="24"/>
          <w:szCs w:val="24"/>
        </w:rPr>
      </w:pPr>
      <w:r w:rsidRPr="005358BD">
        <w:rPr>
          <w:rFonts w:ascii="Times New Roman" w:hAnsi="Times New Roman" w:cs="Times New Roman"/>
          <w:sz w:val="24"/>
          <w:szCs w:val="24"/>
        </w:rPr>
        <w:t>4</w:t>
      </w:r>
      <w:r w:rsidR="007A7EA1" w:rsidRPr="005358BD">
        <w:rPr>
          <w:rFonts w:ascii="Times New Roman" w:hAnsi="Times New Roman" w:cs="Times New Roman"/>
          <w:sz w:val="24"/>
          <w:szCs w:val="24"/>
        </w:rPr>
        <w:t>.</w:t>
      </w:r>
      <w:r w:rsidR="009F1FA7" w:rsidRPr="005358BD">
        <w:rPr>
          <w:rFonts w:ascii="Times New Roman" w:hAnsi="Times New Roman" w:cs="Times New Roman"/>
          <w:sz w:val="24"/>
          <w:szCs w:val="24"/>
        </w:rPr>
        <w:t>2</w:t>
      </w:r>
      <w:r w:rsidR="00F22690" w:rsidRPr="005358BD">
        <w:rPr>
          <w:rFonts w:ascii="Times New Roman" w:hAnsi="Times New Roman" w:cs="Times New Roman"/>
          <w:sz w:val="24"/>
          <w:szCs w:val="24"/>
        </w:rPr>
        <w:t>. A B</w:t>
      </w:r>
      <w:r w:rsidR="004F624A" w:rsidRPr="005358BD">
        <w:rPr>
          <w:rFonts w:ascii="Times New Roman" w:hAnsi="Times New Roman" w:cs="Times New Roman"/>
          <w:sz w:val="24"/>
          <w:szCs w:val="24"/>
        </w:rPr>
        <w:t>íráló</w:t>
      </w:r>
      <w:r w:rsidR="00F22690" w:rsidRPr="005358BD">
        <w:rPr>
          <w:rFonts w:ascii="Times New Roman" w:hAnsi="Times New Roman" w:cs="Times New Roman"/>
          <w:sz w:val="24"/>
          <w:szCs w:val="24"/>
        </w:rPr>
        <w:t xml:space="preserve"> B</w:t>
      </w:r>
      <w:r w:rsidR="00EC7203" w:rsidRPr="005358BD">
        <w:rPr>
          <w:rFonts w:ascii="Times New Roman" w:hAnsi="Times New Roman" w:cs="Times New Roman"/>
          <w:sz w:val="24"/>
          <w:szCs w:val="24"/>
        </w:rPr>
        <w:t>izottság</w:t>
      </w:r>
      <w:r w:rsidR="00CB67C4" w:rsidRPr="005358BD">
        <w:rPr>
          <w:rFonts w:ascii="Times New Roman" w:hAnsi="Times New Roman" w:cs="Times New Roman"/>
          <w:sz w:val="24"/>
          <w:szCs w:val="24"/>
        </w:rPr>
        <w:t xml:space="preserve"> </w:t>
      </w:r>
      <w:r w:rsidR="00844FE7" w:rsidRPr="005358BD">
        <w:rPr>
          <w:rFonts w:ascii="Times New Roman" w:hAnsi="Times New Roman" w:cs="Times New Roman"/>
          <w:sz w:val="24"/>
          <w:szCs w:val="24"/>
        </w:rPr>
        <w:t xml:space="preserve">döntési javaslatot készít </w:t>
      </w:r>
      <w:r w:rsidR="004F624A" w:rsidRPr="005358BD">
        <w:rPr>
          <w:rFonts w:ascii="Times New Roman" w:hAnsi="Times New Roman" w:cs="Times New Roman"/>
          <w:sz w:val="24"/>
          <w:szCs w:val="24"/>
        </w:rPr>
        <w:t xml:space="preserve">az ajánlattevők/részvételre jelentkezők érvényességére, érvénytelenségére, az eljárás </w:t>
      </w:r>
      <w:r w:rsidR="00552DC5" w:rsidRPr="005358BD">
        <w:rPr>
          <w:rFonts w:ascii="Times New Roman" w:hAnsi="Times New Roman" w:cs="Times New Roman"/>
          <w:sz w:val="24"/>
          <w:szCs w:val="24"/>
        </w:rPr>
        <w:t xml:space="preserve">eredményességére, </w:t>
      </w:r>
      <w:r w:rsidR="004F624A" w:rsidRPr="005358BD">
        <w:rPr>
          <w:rFonts w:ascii="Times New Roman" w:hAnsi="Times New Roman" w:cs="Times New Roman"/>
          <w:sz w:val="24"/>
          <w:szCs w:val="24"/>
        </w:rPr>
        <w:t xml:space="preserve">nyertesére és a szerződés megkötésére, vagy az eljárás </w:t>
      </w:r>
      <w:r w:rsidR="00F22690" w:rsidRPr="005358BD">
        <w:rPr>
          <w:rFonts w:ascii="Times New Roman" w:hAnsi="Times New Roman" w:cs="Times New Roman"/>
          <w:sz w:val="24"/>
          <w:szCs w:val="24"/>
        </w:rPr>
        <w:t>eredménytelenné nyilvánítására vonatkozó</w:t>
      </w:r>
      <w:r w:rsidR="00844FE7" w:rsidRPr="005358BD">
        <w:rPr>
          <w:rFonts w:ascii="Times New Roman" w:hAnsi="Times New Roman" w:cs="Times New Roman"/>
          <w:sz w:val="24"/>
          <w:szCs w:val="24"/>
        </w:rPr>
        <w:t xml:space="preserve">an, melyet </w:t>
      </w:r>
      <w:r w:rsidR="00766191" w:rsidRPr="005358BD">
        <w:rPr>
          <w:rFonts w:ascii="Times New Roman" w:hAnsi="Times New Roman" w:cs="Times New Roman"/>
          <w:sz w:val="24"/>
          <w:szCs w:val="24"/>
        </w:rPr>
        <w:t xml:space="preserve">a </w:t>
      </w:r>
      <w:r w:rsidR="004F5FA0" w:rsidRPr="005358BD">
        <w:rPr>
          <w:rFonts w:ascii="Times New Roman" w:hAnsi="Times New Roman" w:cs="Times New Roman"/>
          <w:sz w:val="24"/>
          <w:szCs w:val="24"/>
        </w:rPr>
        <w:t xml:space="preserve">Döntéshozó </w:t>
      </w:r>
      <w:r w:rsidR="004F624A" w:rsidRPr="005358BD">
        <w:rPr>
          <w:rFonts w:ascii="Times New Roman" w:hAnsi="Times New Roman" w:cs="Times New Roman"/>
          <w:sz w:val="24"/>
          <w:szCs w:val="24"/>
        </w:rPr>
        <w:t xml:space="preserve">elé </w:t>
      </w:r>
      <w:r w:rsidR="00844FE7" w:rsidRPr="005358BD">
        <w:rPr>
          <w:rFonts w:ascii="Times New Roman" w:hAnsi="Times New Roman" w:cs="Times New Roman"/>
          <w:sz w:val="24"/>
          <w:szCs w:val="24"/>
        </w:rPr>
        <w:t xml:space="preserve">terjeszt </w:t>
      </w:r>
      <w:r w:rsidR="00EC7203" w:rsidRPr="005358BD">
        <w:rPr>
          <w:rFonts w:ascii="Times New Roman" w:hAnsi="Times New Roman" w:cs="Times New Roman"/>
          <w:sz w:val="24"/>
          <w:szCs w:val="24"/>
        </w:rPr>
        <w:t>döntésre.</w:t>
      </w:r>
      <w:r w:rsidR="004F624A" w:rsidRPr="005358BD">
        <w:rPr>
          <w:rFonts w:ascii="Times New Roman" w:hAnsi="Times New Roman" w:cs="Times New Roman"/>
          <w:sz w:val="24"/>
          <w:szCs w:val="24"/>
        </w:rPr>
        <w:t xml:space="preserve"> </w:t>
      </w:r>
    </w:p>
    <w:p w14:paraId="55E10210" w14:textId="5D4608B5" w:rsidR="00F02284" w:rsidRPr="005358BD" w:rsidDel="0037114C" w:rsidRDefault="00F02284" w:rsidP="002428CF">
      <w:pPr>
        <w:spacing w:line="240" w:lineRule="auto"/>
        <w:rPr>
          <w:del w:id="55" w:author="user" w:date="2023-09-11T13:50:00Z"/>
          <w:rFonts w:ascii="Times New Roman" w:hAnsi="Times New Roman" w:cs="Times New Roman"/>
          <w:b/>
          <w:sz w:val="24"/>
          <w:szCs w:val="24"/>
        </w:rPr>
      </w:pPr>
    </w:p>
    <w:p w14:paraId="3F75E301" w14:textId="62C8ED6E" w:rsidR="0025703E" w:rsidDel="0037114C" w:rsidRDefault="0025703E" w:rsidP="002428CF">
      <w:pPr>
        <w:spacing w:line="240" w:lineRule="auto"/>
        <w:jc w:val="center"/>
        <w:rPr>
          <w:del w:id="56" w:author="user" w:date="2023-09-11T13:50:00Z"/>
          <w:rFonts w:ascii="Times New Roman" w:hAnsi="Times New Roman" w:cs="Times New Roman"/>
          <w:b/>
          <w:sz w:val="24"/>
          <w:szCs w:val="24"/>
        </w:rPr>
      </w:pPr>
    </w:p>
    <w:p w14:paraId="1638D476" w14:textId="51498175" w:rsidR="0025703E" w:rsidDel="0037114C" w:rsidRDefault="0025703E" w:rsidP="002428CF">
      <w:pPr>
        <w:spacing w:line="240" w:lineRule="auto"/>
        <w:jc w:val="center"/>
        <w:rPr>
          <w:del w:id="57" w:author="user" w:date="2023-09-11T13:50:00Z"/>
          <w:rFonts w:ascii="Times New Roman" w:hAnsi="Times New Roman" w:cs="Times New Roman"/>
          <w:b/>
          <w:sz w:val="24"/>
          <w:szCs w:val="24"/>
        </w:rPr>
      </w:pPr>
    </w:p>
    <w:p w14:paraId="3418FF6C" w14:textId="28927901" w:rsidR="004F624A" w:rsidRPr="005358BD" w:rsidRDefault="004F624A" w:rsidP="002428CF">
      <w:pPr>
        <w:spacing w:line="240" w:lineRule="auto"/>
        <w:jc w:val="center"/>
        <w:rPr>
          <w:rFonts w:ascii="Times New Roman" w:hAnsi="Times New Roman" w:cs="Times New Roman"/>
          <w:b/>
          <w:sz w:val="24"/>
          <w:szCs w:val="24"/>
        </w:rPr>
      </w:pPr>
      <w:r w:rsidRPr="005358BD">
        <w:rPr>
          <w:rFonts w:ascii="Times New Roman" w:hAnsi="Times New Roman" w:cs="Times New Roman"/>
          <w:b/>
          <w:sz w:val="24"/>
          <w:szCs w:val="24"/>
        </w:rPr>
        <w:t>IV. FEJEZET</w:t>
      </w:r>
    </w:p>
    <w:p w14:paraId="3E0BA362" w14:textId="77777777" w:rsidR="004F624A" w:rsidRPr="005358BD" w:rsidRDefault="004F624A" w:rsidP="002428CF">
      <w:pPr>
        <w:spacing w:line="240" w:lineRule="auto"/>
        <w:jc w:val="center"/>
        <w:rPr>
          <w:rFonts w:ascii="Times New Roman" w:hAnsi="Times New Roman" w:cs="Times New Roman"/>
          <w:b/>
          <w:sz w:val="24"/>
          <w:szCs w:val="24"/>
        </w:rPr>
      </w:pPr>
      <w:r w:rsidRPr="005358BD">
        <w:rPr>
          <w:rFonts w:ascii="Times New Roman" w:hAnsi="Times New Roman" w:cs="Times New Roman"/>
          <w:b/>
          <w:sz w:val="24"/>
          <w:szCs w:val="24"/>
        </w:rPr>
        <w:t>AZ AJÁNLATOK ELBÍRÁLÁSÁT KÖVETŐ FELADATOK</w:t>
      </w:r>
    </w:p>
    <w:p w14:paraId="5F87B593" w14:textId="77777777" w:rsidR="004F624A" w:rsidRPr="005358BD" w:rsidRDefault="004F624A" w:rsidP="002428CF">
      <w:pPr>
        <w:spacing w:line="240" w:lineRule="auto"/>
        <w:rPr>
          <w:rFonts w:ascii="Times New Roman" w:hAnsi="Times New Roman" w:cs="Times New Roman"/>
          <w:b/>
          <w:sz w:val="24"/>
          <w:szCs w:val="24"/>
        </w:rPr>
      </w:pPr>
      <w:r w:rsidRPr="005358BD">
        <w:rPr>
          <w:rFonts w:ascii="Times New Roman" w:hAnsi="Times New Roman" w:cs="Times New Roman"/>
          <w:b/>
          <w:sz w:val="24"/>
          <w:szCs w:val="24"/>
        </w:rPr>
        <w:t>1. Összegezés</w:t>
      </w:r>
    </w:p>
    <w:p w14:paraId="744DB379" w14:textId="1D5EAF29" w:rsidR="004F624A" w:rsidRPr="005358BD" w:rsidRDefault="004F624A" w:rsidP="002428CF">
      <w:pPr>
        <w:spacing w:line="240" w:lineRule="auto"/>
        <w:jc w:val="both"/>
        <w:rPr>
          <w:rFonts w:ascii="Times New Roman" w:hAnsi="Times New Roman" w:cs="Times New Roman"/>
          <w:sz w:val="24"/>
          <w:szCs w:val="24"/>
        </w:rPr>
      </w:pPr>
      <w:r w:rsidRPr="005358BD">
        <w:rPr>
          <w:rFonts w:ascii="Times New Roman" w:hAnsi="Times New Roman" w:cs="Times New Roman"/>
          <w:sz w:val="24"/>
          <w:szCs w:val="24"/>
        </w:rPr>
        <w:t xml:space="preserve">1.1. </w:t>
      </w:r>
      <w:r w:rsidR="00766191" w:rsidRPr="005358BD">
        <w:rPr>
          <w:rFonts w:ascii="Times New Roman" w:hAnsi="Times New Roman" w:cs="Times New Roman"/>
          <w:sz w:val="24"/>
          <w:szCs w:val="24"/>
        </w:rPr>
        <w:t xml:space="preserve">A </w:t>
      </w:r>
      <w:r w:rsidRPr="005358BD">
        <w:rPr>
          <w:rFonts w:ascii="Times New Roman" w:hAnsi="Times New Roman" w:cs="Times New Roman"/>
          <w:sz w:val="24"/>
          <w:szCs w:val="24"/>
        </w:rPr>
        <w:t>döntést követően a Köz</w:t>
      </w:r>
      <w:r w:rsidR="00F22690" w:rsidRPr="005358BD">
        <w:rPr>
          <w:rFonts w:ascii="Times New Roman" w:hAnsi="Times New Roman" w:cs="Times New Roman"/>
          <w:sz w:val="24"/>
          <w:szCs w:val="24"/>
        </w:rPr>
        <w:t>reműködő</w:t>
      </w:r>
      <w:r w:rsidRPr="005358BD">
        <w:rPr>
          <w:rFonts w:ascii="Times New Roman" w:hAnsi="Times New Roman" w:cs="Times New Roman"/>
          <w:sz w:val="24"/>
          <w:szCs w:val="24"/>
        </w:rPr>
        <w:t xml:space="preserve"> készíti el a külön jogszabályban meghatározott minta szerinti – „Összegezés az ajánlatok elbírálásáról”, valamint az „Összegezés a részvételi jelentkezések elbírálásáról” formanyomtatványt.</w:t>
      </w:r>
    </w:p>
    <w:p w14:paraId="63EB1873" w14:textId="77777777" w:rsidR="00AC4049" w:rsidRPr="005358BD" w:rsidRDefault="004F624A" w:rsidP="002428CF">
      <w:pPr>
        <w:spacing w:line="240" w:lineRule="auto"/>
        <w:jc w:val="both"/>
        <w:rPr>
          <w:rFonts w:ascii="Times New Roman" w:hAnsi="Times New Roman" w:cs="Times New Roman"/>
          <w:sz w:val="24"/>
          <w:szCs w:val="24"/>
        </w:rPr>
      </w:pPr>
      <w:r w:rsidRPr="005358BD">
        <w:rPr>
          <w:rFonts w:ascii="Times New Roman" w:hAnsi="Times New Roman" w:cs="Times New Roman"/>
          <w:sz w:val="24"/>
          <w:szCs w:val="24"/>
        </w:rPr>
        <w:t>1.2. A Köz</w:t>
      </w:r>
      <w:r w:rsidR="00F22690" w:rsidRPr="005358BD">
        <w:rPr>
          <w:rFonts w:ascii="Times New Roman" w:hAnsi="Times New Roman" w:cs="Times New Roman"/>
          <w:sz w:val="24"/>
          <w:szCs w:val="24"/>
        </w:rPr>
        <w:t>reműködő</w:t>
      </w:r>
      <w:r w:rsidRPr="005358BD">
        <w:rPr>
          <w:rFonts w:ascii="Times New Roman" w:hAnsi="Times New Roman" w:cs="Times New Roman"/>
          <w:sz w:val="24"/>
          <w:szCs w:val="24"/>
        </w:rPr>
        <w:t xml:space="preserve"> köteles gondoskodni az ajánlattevő vagy részvételre jelentkező írásbeli tájékoztatásáról az eljárás vagy az eljárás részvételi szakaszának eredményéről, az eljárás </w:t>
      </w:r>
      <w:proofErr w:type="spellStart"/>
      <w:r w:rsidRPr="005358BD">
        <w:rPr>
          <w:rFonts w:ascii="Times New Roman" w:hAnsi="Times New Roman" w:cs="Times New Roman"/>
          <w:sz w:val="24"/>
          <w:szCs w:val="24"/>
        </w:rPr>
        <w:t>eredménytelenségéről</w:t>
      </w:r>
      <w:proofErr w:type="spellEnd"/>
      <w:r w:rsidRPr="005358BD">
        <w:rPr>
          <w:rFonts w:ascii="Times New Roman" w:hAnsi="Times New Roman" w:cs="Times New Roman"/>
          <w:sz w:val="24"/>
          <w:szCs w:val="24"/>
        </w:rPr>
        <w:t>, az ajánlattevő vagy részvételre jelentkező kizárásáról, a szerződés teljesítésére való alkalmatlanságának megállapításáról, ajánlatának, illetve részvételi jelentkezésének egyéb okból történt érvénytelenné nyilvánításáról, valamint ezek részletes indokáról, az erről hozott döntést követően a lehető leghamarabb, de legkésőbb három munkanapon belül. A Köz</w:t>
      </w:r>
      <w:r w:rsidR="00F22690" w:rsidRPr="005358BD">
        <w:rPr>
          <w:rFonts w:ascii="Times New Roman" w:hAnsi="Times New Roman" w:cs="Times New Roman"/>
          <w:sz w:val="24"/>
          <w:szCs w:val="24"/>
        </w:rPr>
        <w:t>reműködő</w:t>
      </w:r>
      <w:r w:rsidRPr="005358BD">
        <w:rPr>
          <w:rFonts w:ascii="Times New Roman" w:hAnsi="Times New Roman" w:cs="Times New Roman"/>
          <w:sz w:val="24"/>
          <w:szCs w:val="24"/>
        </w:rPr>
        <w:t xml:space="preserve"> gondoskodik a külön jogszabályban meghatározott minta szerinti, az eljárás eredményéről vagy </w:t>
      </w:r>
      <w:proofErr w:type="spellStart"/>
      <w:r w:rsidRPr="005358BD">
        <w:rPr>
          <w:rFonts w:ascii="Times New Roman" w:hAnsi="Times New Roman" w:cs="Times New Roman"/>
          <w:sz w:val="24"/>
          <w:szCs w:val="24"/>
        </w:rPr>
        <w:t>eredménytelenségéről</w:t>
      </w:r>
      <w:proofErr w:type="spellEnd"/>
      <w:r w:rsidRPr="005358BD">
        <w:rPr>
          <w:rFonts w:ascii="Times New Roman" w:hAnsi="Times New Roman" w:cs="Times New Roman"/>
          <w:sz w:val="24"/>
          <w:szCs w:val="24"/>
        </w:rPr>
        <w:t xml:space="preserve"> szóló tájékoztató hirdetmény elkészítéséről és megjelentetéséről a Közbeszerzési Értesítőben, illetve szükség esetén az Európai Unió hivatalos lapjában.</w:t>
      </w:r>
    </w:p>
    <w:p w14:paraId="4D15D868" w14:textId="77777777" w:rsidR="004F624A" w:rsidRPr="005358BD" w:rsidRDefault="004F624A" w:rsidP="002428CF">
      <w:pPr>
        <w:spacing w:line="240" w:lineRule="auto"/>
        <w:rPr>
          <w:rFonts w:ascii="Times New Roman" w:hAnsi="Times New Roman" w:cs="Times New Roman"/>
          <w:b/>
          <w:sz w:val="24"/>
          <w:szCs w:val="24"/>
        </w:rPr>
      </w:pPr>
      <w:r w:rsidRPr="005358BD">
        <w:rPr>
          <w:rFonts w:ascii="Times New Roman" w:hAnsi="Times New Roman" w:cs="Times New Roman"/>
          <w:b/>
          <w:sz w:val="24"/>
          <w:szCs w:val="24"/>
        </w:rPr>
        <w:t>2. A szerződés megkötése</w:t>
      </w:r>
    </w:p>
    <w:p w14:paraId="5A1BE572" w14:textId="77777777" w:rsidR="004F624A" w:rsidRPr="005358BD" w:rsidRDefault="004F624A" w:rsidP="002428CF">
      <w:pPr>
        <w:spacing w:line="240" w:lineRule="auto"/>
        <w:jc w:val="both"/>
        <w:rPr>
          <w:rFonts w:ascii="Times New Roman" w:hAnsi="Times New Roman" w:cs="Times New Roman"/>
          <w:sz w:val="24"/>
          <w:szCs w:val="24"/>
        </w:rPr>
      </w:pPr>
      <w:r w:rsidRPr="005358BD">
        <w:rPr>
          <w:rFonts w:ascii="Times New Roman" w:hAnsi="Times New Roman" w:cs="Times New Roman"/>
          <w:sz w:val="24"/>
          <w:szCs w:val="24"/>
        </w:rPr>
        <w:t xml:space="preserve">2.1. Eredményes közbeszerzési eljárás alapján a szerződést a nyertes ajánlattevővel - közös ajánlattétel esetén a nyertes ajánlattevőkkel - kell írásban megkötni a közbeszerzési eljárásban közölt végleges feltételek, szerződéstervezet és ajánlat tartalmának megfelelően </w:t>
      </w:r>
    </w:p>
    <w:p w14:paraId="7B3E342E" w14:textId="77777777" w:rsidR="004F624A" w:rsidRPr="005358BD" w:rsidRDefault="004F624A" w:rsidP="002428CF">
      <w:pPr>
        <w:spacing w:line="240" w:lineRule="auto"/>
        <w:rPr>
          <w:rFonts w:ascii="Times New Roman" w:hAnsi="Times New Roman" w:cs="Times New Roman"/>
          <w:sz w:val="24"/>
          <w:szCs w:val="24"/>
        </w:rPr>
      </w:pPr>
      <w:r w:rsidRPr="005358BD">
        <w:rPr>
          <w:rFonts w:ascii="Times New Roman" w:hAnsi="Times New Roman" w:cs="Times New Roman"/>
          <w:sz w:val="24"/>
          <w:szCs w:val="24"/>
        </w:rPr>
        <w:t>2.</w:t>
      </w:r>
      <w:r w:rsidR="00F22690" w:rsidRPr="005358BD">
        <w:rPr>
          <w:rFonts w:ascii="Times New Roman" w:hAnsi="Times New Roman" w:cs="Times New Roman"/>
          <w:sz w:val="24"/>
          <w:szCs w:val="24"/>
        </w:rPr>
        <w:t>2</w:t>
      </w:r>
      <w:r w:rsidRPr="005358BD">
        <w:rPr>
          <w:rFonts w:ascii="Times New Roman" w:hAnsi="Times New Roman" w:cs="Times New Roman"/>
          <w:sz w:val="24"/>
          <w:szCs w:val="24"/>
        </w:rPr>
        <w:t xml:space="preserve">. A közbeszerzési eljárás alapján kötendő szerződést </w:t>
      </w:r>
      <w:r w:rsidR="00766191" w:rsidRPr="005358BD">
        <w:rPr>
          <w:rFonts w:ascii="Times New Roman" w:hAnsi="Times New Roman" w:cs="Times New Roman"/>
          <w:sz w:val="24"/>
          <w:szCs w:val="24"/>
        </w:rPr>
        <w:t>a Polgármester</w:t>
      </w:r>
      <w:r w:rsidRPr="005358BD">
        <w:rPr>
          <w:rFonts w:ascii="Times New Roman" w:hAnsi="Times New Roman" w:cs="Times New Roman"/>
          <w:sz w:val="24"/>
          <w:szCs w:val="24"/>
        </w:rPr>
        <w:t xml:space="preserve"> írja alá. </w:t>
      </w:r>
    </w:p>
    <w:p w14:paraId="1C64CCE3" w14:textId="7679050E" w:rsidR="004F624A" w:rsidRPr="005358BD" w:rsidRDefault="00F22690" w:rsidP="002428CF">
      <w:pPr>
        <w:spacing w:line="240" w:lineRule="auto"/>
        <w:jc w:val="both"/>
        <w:rPr>
          <w:rFonts w:ascii="Times New Roman" w:hAnsi="Times New Roman" w:cs="Times New Roman"/>
          <w:sz w:val="24"/>
          <w:szCs w:val="24"/>
        </w:rPr>
      </w:pPr>
      <w:r w:rsidRPr="005358BD">
        <w:rPr>
          <w:rFonts w:ascii="Times New Roman" w:hAnsi="Times New Roman" w:cs="Times New Roman"/>
          <w:sz w:val="24"/>
          <w:szCs w:val="24"/>
        </w:rPr>
        <w:t>2.3</w:t>
      </w:r>
      <w:r w:rsidR="004F624A" w:rsidRPr="005358BD">
        <w:rPr>
          <w:rFonts w:ascii="Times New Roman" w:hAnsi="Times New Roman" w:cs="Times New Roman"/>
          <w:sz w:val="24"/>
          <w:szCs w:val="24"/>
        </w:rPr>
        <w:t xml:space="preserve">. </w:t>
      </w:r>
      <w:r w:rsidR="00766191" w:rsidRPr="005358BD">
        <w:rPr>
          <w:rFonts w:ascii="Times New Roman" w:hAnsi="Times New Roman" w:cs="Times New Roman"/>
          <w:sz w:val="24"/>
          <w:szCs w:val="24"/>
        </w:rPr>
        <w:t>Az Önkormányzat</w:t>
      </w:r>
      <w:r w:rsidR="0073088C" w:rsidRPr="005358BD">
        <w:rPr>
          <w:rFonts w:ascii="Times New Roman" w:hAnsi="Times New Roman" w:cs="Times New Roman"/>
          <w:sz w:val="24"/>
          <w:szCs w:val="24"/>
        </w:rPr>
        <w:t xml:space="preserve"> </w:t>
      </w:r>
      <w:r w:rsidR="004F624A" w:rsidRPr="005358BD">
        <w:rPr>
          <w:rFonts w:ascii="Times New Roman" w:hAnsi="Times New Roman" w:cs="Times New Roman"/>
          <w:sz w:val="24"/>
          <w:szCs w:val="24"/>
        </w:rPr>
        <w:t xml:space="preserve">közbeszerzés tárgya szerint érintett belső szervezeti egysége köteles gondoskodni a megkötött szerződések naprakész nyilvántartásáról, különös tekintettel a </w:t>
      </w:r>
      <w:r w:rsidR="004F624A" w:rsidRPr="005358BD">
        <w:rPr>
          <w:rFonts w:ascii="Times New Roman" w:hAnsi="Times New Roman" w:cs="Times New Roman"/>
          <w:sz w:val="24"/>
          <w:szCs w:val="24"/>
        </w:rPr>
        <w:lastRenderedPageBreak/>
        <w:t xml:space="preserve">szerződés megkötésének időpontjára, a teljesítési határidőre, a felek megnevezésére, az esetleges szerződés módosítására, </w:t>
      </w:r>
      <w:r w:rsidR="007A7EA1" w:rsidRPr="005358BD">
        <w:rPr>
          <w:rFonts w:ascii="Times New Roman" w:hAnsi="Times New Roman" w:cs="Times New Roman"/>
          <w:sz w:val="24"/>
          <w:szCs w:val="24"/>
        </w:rPr>
        <w:t>az esetleges részteljesítésekre</w:t>
      </w:r>
      <w:r w:rsidR="004F624A" w:rsidRPr="005358BD">
        <w:rPr>
          <w:rFonts w:ascii="Times New Roman" w:hAnsi="Times New Roman" w:cs="Times New Roman"/>
          <w:sz w:val="24"/>
          <w:szCs w:val="24"/>
        </w:rPr>
        <w:t>.</w:t>
      </w:r>
    </w:p>
    <w:p w14:paraId="7B58F65C" w14:textId="70E91D99" w:rsidR="00967685" w:rsidRPr="005358BD" w:rsidRDefault="00967685" w:rsidP="00967685">
      <w:pPr>
        <w:spacing w:line="240" w:lineRule="auto"/>
        <w:jc w:val="both"/>
        <w:rPr>
          <w:rFonts w:ascii="Times New Roman" w:hAnsi="Times New Roman" w:cs="Times New Roman"/>
          <w:sz w:val="24"/>
          <w:szCs w:val="24"/>
        </w:rPr>
      </w:pPr>
      <w:r w:rsidRPr="005358BD">
        <w:rPr>
          <w:rFonts w:ascii="Times New Roman" w:hAnsi="Times New Roman" w:cs="Times New Roman"/>
          <w:sz w:val="24"/>
          <w:szCs w:val="24"/>
        </w:rPr>
        <w:t xml:space="preserve">2.4 Eredményes közbeszerzési eljárás esetén az eljáró közbeszerzési szakterület a szerződéskötési moratórium leteltét követően a nyertes ajánlattevővel történő adategyeztetést követően intézkedik a szerződés megkötésről, valamint a szerződés adatainak feltöltéséről az EKR, a megkötött szerződés és annak </w:t>
      </w:r>
      <w:proofErr w:type="spellStart"/>
      <w:r w:rsidRPr="005358BD">
        <w:rPr>
          <w:rFonts w:ascii="Times New Roman" w:hAnsi="Times New Roman" w:cs="Times New Roman"/>
          <w:sz w:val="24"/>
          <w:szCs w:val="24"/>
        </w:rPr>
        <w:t>módosításá</w:t>
      </w:r>
      <w:proofErr w:type="spellEnd"/>
      <w:r w:rsidRPr="005358BD">
        <w:rPr>
          <w:rFonts w:ascii="Times New Roman" w:hAnsi="Times New Roman" w:cs="Times New Roman"/>
          <w:sz w:val="24"/>
          <w:szCs w:val="24"/>
        </w:rPr>
        <w:t>(</w:t>
      </w:r>
      <w:proofErr w:type="spellStart"/>
      <w:r w:rsidRPr="005358BD">
        <w:rPr>
          <w:rFonts w:ascii="Times New Roman" w:hAnsi="Times New Roman" w:cs="Times New Roman"/>
          <w:sz w:val="24"/>
          <w:szCs w:val="24"/>
        </w:rPr>
        <w:t>ai</w:t>
      </w:r>
      <w:proofErr w:type="spellEnd"/>
      <w:r w:rsidRPr="005358BD">
        <w:rPr>
          <w:rFonts w:ascii="Times New Roman" w:hAnsi="Times New Roman" w:cs="Times New Roman"/>
          <w:sz w:val="24"/>
          <w:szCs w:val="24"/>
        </w:rPr>
        <w:t>)</w:t>
      </w:r>
      <w:proofErr w:type="spellStart"/>
      <w:r w:rsidRPr="005358BD">
        <w:rPr>
          <w:rFonts w:ascii="Times New Roman" w:hAnsi="Times New Roman" w:cs="Times New Roman"/>
          <w:sz w:val="24"/>
          <w:szCs w:val="24"/>
        </w:rPr>
        <w:t>nak</w:t>
      </w:r>
      <w:proofErr w:type="spellEnd"/>
      <w:r w:rsidRPr="005358BD">
        <w:rPr>
          <w:rFonts w:ascii="Times New Roman" w:hAnsi="Times New Roman" w:cs="Times New Roman"/>
          <w:sz w:val="24"/>
          <w:szCs w:val="24"/>
        </w:rPr>
        <w:t xml:space="preserve"> az EKR-rendszerébe történő feltöltéséről.</w:t>
      </w:r>
    </w:p>
    <w:p w14:paraId="1236F78E" w14:textId="1DB7EECC" w:rsidR="00967685" w:rsidRPr="005358BD" w:rsidRDefault="00967685" w:rsidP="00967685">
      <w:pPr>
        <w:spacing w:line="240" w:lineRule="auto"/>
        <w:jc w:val="both"/>
        <w:rPr>
          <w:rFonts w:ascii="Times New Roman" w:hAnsi="Times New Roman" w:cs="Times New Roman"/>
          <w:sz w:val="24"/>
          <w:szCs w:val="24"/>
        </w:rPr>
      </w:pPr>
      <w:r w:rsidRPr="005358BD">
        <w:rPr>
          <w:rFonts w:ascii="Times New Roman" w:hAnsi="Times New Roman" w:cs="Times New Roman"/>
          <w:sz w:val="24"/>
          <w:szCs w:val="24"/>
        </w:rPr>
        <w:t>A Kbt. 43. § (1) bekezdés szerinti adatszolgáltatást az EKR-ben kell teljesíteni az Ajánlatkérőnek, amely gondoskodik az adatoknak a</w:t>
      </w:r>
      <w:r w:rsidR="00515075">
        <w:rPr>
          <w:rFonts w:ascii="Times New Roman" w:hAnsi="Times New Roman" w:cs="Times New Roman"/>
          <w:sz w:val="24"/>
          <w:szCs w:val="24"/>
        </w:rPr>
        <w:t xml:space="preserve"> </w:t>
      </w:r>
      <w:proofErr w:type="spellStart"/>
      <w:r w:rsidRPr="005358BD">
        <w:rPr>
          <w:rFonts w:ascii="Times New Roman" w:hAnsi="Times New Roman" w:cs="Times New Roman"/>
          <w:sz w:val="24"/>
          <w:szCs w:val="24"/>
        </w:rPr>
        <w:t>CoRe-ba</w:t>
      </w:r>
      <w:proofErr w:type="spellEnd"/>
      <w:r w:rsidRPr="005358BD">
        <w:rPr>
          <w:rFonts w:ascii="Times New Roman" w:hAnsi="Times New Roman" w:cs="Times New Roman"/>
          <w:sz w:val="24"/>
          <w:szCs w:val="24"/>
        </w:rPr>
        <w:t xml:space="preserve"> történő, a feltöltést követő azonnali, változtatás nélküli automatikus továbbításáról.</w:t>
      </w:r>
    </w:p>
    <w:p w14:paraId="1BC3DBC1" w14:textId="09067654" w:rsidR="00967685" w:rsidRPr="005358BD" w:rsidRDefault="00967685" w:rsidP="002428CF">
      <w:pPr>
        <w:spacing w:line="240" w:lineRule="auto"/>
        <w:jc w:val="both"/>
        <w:rPr>
          <w:rFonts w:ascii="Times New Roman" w:hAnsi="Times New Roman" w:cs="Times New Roman"/>
          <w:sz w:val="24"/>
          <w:szCs w:val="24"/>
        </w:rPr>
      </w:pPr>
    </w:p>
    <w:p w14:paraId="6214E3D3" w14:textId="77777777" w:rsidR="004F624A" w:rsidRPr="005358BD" w:rsidRDefault="004F624A" w:rsidP="002428CF">
      <w:pPr>
        <w:spacing w:line="240" w:lineRule="auto"/>
        <w:rPr>
          <w:rFonts w:ascii="Times New Roman" w:hAnsi="Times New Roman" w:cs="Times New Roman"/>
          <w:b/>
          <w:sz w:val="24"/>
          <w:szCs w:val="24"/>
        </w:rPr>
      </w:pPr>
      <w:r w:rsidRPr="005358BD">
        <w:rPr>
          <w:rFonts w:ascii="Times New Roman" w:hAnsi="Times New Roman" w:cs="Times New Roman"/>
          <w:b/>
          <w:sz w:val="24"/>
          <w:szCs w:val="24"/>
        </w:rPr>
        <w:t>3. A közbeszerzési szerződés módosítása, teljesítése</w:t>
      </w:r>
    </w:p>
    <w:p w14:paraId="5674FACE" w14:textId="77777777" w:rsidR="004F624A" w:rsidRPr="005358BD" w:rsidRDefault="004F624A" w:rsidP="002428CF">
      <w:pPr>
        <w:spacing w:line="240" w:lineRule="auto"/>
        <w:jc w:val="both"/>
        <w:rPr>
          <w:rFonts w:ascii="Times New Roman" w:hAnsi="Times New Roman" w:cs="Times New Roman"/>
          <w:sz w:val="24"/>
          <w:szCs w:val="24"/>
        </w:rPr>
      </w:pPr>
      <w:r w:rsidRPr="005358BD">
        <w:rPr>
          <w:rFonts w:ascii="Times New Roman" w:hAnsi="Times New Roman" w:cs="Times New Roman"/>
          <w:sz w:val="24"/>
          <w:szCs w:val="24"/>
        </w:rPr>
        <w:t xml:space="preserve">3.1. </w:t>
      </w:r>
      <w:r w:rsidR="00844FE7" w:rsidRPr="005358BD">
        <w:rPr>
          <w:rFonts w:ascii="Times New Roman" w:hAnsi="Times New Roman" w:cs="Times New Roman"/>
          <w:sz w:val="24"/>
          <w:szCs w:val="24"/>
        </w:rPr>
        <w:t>A megkötött szerződések módosítására a Kbt. 141. §-ban meghatározottak alapján van lehetőség</w:t>
      </w:r>
      <w:r w:rsidRPr="005358BD">
        <w:rPr>
          <w:rFonts w:ascii="Times New Roman" w:hAnsi="Times New Roman" w:cs="Times New Roman"/>
          <w:sz w:val="24"/>
          <w:szCs w:val="24"/>
        </w:rPr>
        <w:t>. A közbeszerzési eljárás alapján megkötött szerződés módos</w:t>
      </w:r>
      <w:r w:rsidR="00CB65EA" w:rsidRPr="005358BD">
        <w:rPr>
          <w:rFonts w:ascii="Times New Roman" w:hAnsi="Times New Roman" w:cs="Times New Roman"/>
          <w:sz w:val="24"/>
          <w:szCs w:val="24"/>
        </w:rPr>
        <w:t xml:space="preserve">ítására </w:t>
      </w:r>
      <w:r w:rsidR="009C479E" w:rsidRPr="005358BD">
        <w:rPr>
          <w:rFonts w:ascii="Times New Roman" w:hAnsi="Times New Roman" w:cs="Times New Roman"/>
          <w:sz w:val="24"/>
          <w:szCs w:val="24"/>
        </w:rPr>
        <w:t>és aláírásár</w:t>
      </w:r>
      <w:r w:rsidR="00CB65EA" w:rsidRPr="005358BD">
        <w:rPr>
          <w:rFonts w:ascii="Times New Roman" w:hAnsi="Times New Roman" w:cs="Times New Roman"/>
          <w:sz w:val="24"/>
          <w:szCs w:val="24"/>
        </w:rPr>
        <w:t xml:space="preserve">a </w:t>
      </w:r>
      <w:r w:rsidR="00766191" w:rsidRPr="005358BD">
        <w:rPr>
          <w:rFonts w:ascii="Times New Roman" w:hAnsi="Times New Roman" w:cs="Times New Roman"/>
          <w:sz w:val="24"/>
          <w:szCs w:val="24"/>
        </w:rPr>
        <w:t>a Polgármester</w:t>
      </w:r>
      <w:r w:rsidR="00E11691" w:rsidRPr="005358BD">
        <w:rPr>
          <w:rFonts w:ascii="Times New Roman" w:hAnsi="Times New Roman" w:cs="Times New Roman"/>
          <w:sz w:val="24"/>
          <w:szCs w:val="24"/>
        </w:rPr>
        <w:t xml:space="preserve"> </w:t>
      </w:r>
      <w:r w:rsidR="00CB65EA" w:rsidRPr="005358BD">
        <w:rPr>
          <w:rFonts w:ascii="Times New Roman" w:hAnsi="Times New Roman" w:cs="Times New Roman"/>
          <w:sz w:val="24"/>
          <w:szCs w:val="24"/>
        </w:rPr>
        <w:t>jogosult</w:t>
      </w:r>
      <w:r w:rsidRPr="005358BD">
        <w:rPr>
          <w:rFonts w:ascii="Times New Roman" w:hAnsi="Times New Roman" w:cs="Times New Roman"/>
          <w:sz w:val="24"/>
          <w:szCs w:val="24"/>
        </w:rPr>
        <w:t xml:space="preserve">. </w:t>
      </w:r>
    </w:p>
    <w:p w14:paraId="60C692EA" w14:textId="1052AAAB" w:rsidR="00F02284" w:rsidRPr="005358BD" w:rsidRDefault="004F624A" w:rsidP="002428CF">
      <w:pPr>
        <w:spacing w:line="240" w:lineRule="auto"/>
        <w:jc w:val="both"/>
        <w:rPr>
          <w:rFonts w:ascii="Times New Roman" w:hAnsi="Times New Roman" w:cs="Times New Roman"/>
          <w:sz w:val="24"/>
          <w:szCs w:val="24"/>
        </w:rPr>
      </w:pPr>
      <w:r w:rsidRPr="005358BD">
        <w:rPr>
          <w:rFonts w:ascii="Times New Roman" w:hAnsi="Times New Roman" w:cs="Times New Roman"/>
          <w:sz w:val="24"/>
          <w:szCs w:val="24"/>
        </w:rPr>
        <w:t>3.</w:t>
      </w:r>
      <w:r w:rsidR="00CB65EA" w:rsidRPr="005358BD">
        <w:rPr>
          <w:rFonts w:ascii="Times New Roman" w:hAnsi="Times New Roman" w:cs="Times New Roman"/>
          <w:sz w:val="24"/>
          <w:szCs w:val="24"/>
        </w:rPr>
        <w:t>2</w:t>
      </w:r>
      <w:r w:rsidRPr="005358BD">
        <w:rPr>
          <w:rFonts w:ascii="Times New Roman" w:hAnsi="Times New Roman" w:cs="Times New Roman"/>
          <w:sz w:val="24"/>
          <w:szCs w:val="24"/>
        </w:rPr>
        <w:t xml:space="preserve">. A közbeszerzési szerződés módosításáról és annak indokáról, </w:t>
      </w:r>
      <w:r w:rsidR="00CB65EA" w:rsidRPr="005358BD">
        <w:rPr>
          <w:rFonts w:ascii="Times New Roman" w:hAnsi="Times New Roman" w:cs="Times New Roman"/>
          <w:sz w:val="24"/>
          <w:szCs w:val="24"/>
        </w:rPr>
        <w:t xml:space="preserve">illetve a szerződés teljesítéséről, </w:t>
      </w:r>
      <w:r w:rsidRPr="005358BD">
        <w:rPr>
          <w:rFonts w:ascii="Times New Roman" w:hAnsi="Times New Roman" w:cs="Times New Roman"/>
          <w:sz w:val="24"/>
          <w:szCs w:val="24"/>
        </w:rPr>
        <w:t xml:space="preserve">külön jogszabályban meghatározott minta szerinti tájékoztatót köteles </w:t>
      </w:r>
      <w:r w:rsidR="00766191" w:rsidRPr="005358BD">
        <w:rPr>
          <w:rFonts w:ascii="Times New Roman" w:hAnsi="Times New Roman" w:cs="Times New Roman"/>
          <w:sz w:val="24"/>
          <w:szCs w:val="24"/>
        </w:rPr>
        <w:t>a Polgármester</w:t>
      </w:r>
      <w:r w:rsidRPr="005358BD">
        <w:rPr>
          <w:rFonts w:ascii="Times New Roman" w:hAnsi="Times New Roman" w:cs="Times New Roman"/>
          <w:sz w:val="24"/>
          <w:szCs w:val="24"/>
        </w:rPr>
        <w:t xml:space="preserve"> </w:t>
      </w:r>
      <w:r w:rsidR="00EC7203" w:rsidRPr="005358BD">
        <w:rPr>
          <w:rFonts w:ascii="Times New Roman" w:hAnsi="Times New Roman" w:cs="Times New Roman"/>
          <w:sz w:val="24"/>
          <w:szCs w:val="24"/>
        </w:rPr>
        <w:t xml:space="preserve">a Közreműködő bevonásával </w:t>
      </w:r>
      <w:r w:rsidRPr="005358BD">
        <w:rPr>
          <w:rFonts w:ascii="Times New Roman" w:hAnsi="Times New Roman" w:cs="Times New Roman"/>
          <w:sz w:val="24"/>
          <w:szCs w:val="24"/>
        </w:rPr>
        <w:t xml:space="preserve">elkészíteni és megküldeni a Közbeszerzési Értesítő Szerkesztőbizottságának. </w:t>
      </w:r>
    </w:p>
    <w:p w14:paraId="6373708B" w14:textId="3566EC2B" w:rsidR="00967685" w:rsidRPr="005358BD" w:rsidRDefault="00967685" w:rsidP="00967685">
      <w:pPr>
        <w:autoSpaceDN w:val="0"/>
        <w:adjustRightInd w:val="0"/>
        <w:spacing w:line="240" w:lineRule="auto"/>
        <w:jc w:val="both"/>
        <w:rPr>
          <w:rFonts w:ascii="Times New Roman" w:hAnsi="Times New Roman" w:cs="Times New Roman"/>
          <w:sz w:val="24"/>
          <w:szCs w:val="24"/>
        </w:rPr>
      </w:pPr>
      <w:r w:rsidRPr="005358BD">
        <w:rPr>
          <w:rFonts w:ascii="Times New Roman" w:hAnsi="Times New Roman" w:cs="Times New Roman"/>
          <w:sz w:val="24"/>
          <w:szCs w:val="24"/>
        </w:rPr>
        <w:t xml:space="preserve">A szerződést, illetőleg a szerződés módosításait, illetve a szerződés teljesítésével összefüggő adatokat az Ajánlatkérő köteles a Közbeszerzési Hatóság </w:t>
      </w:r>
      <w:r w:rsidR="005E01FE">
        <w:rPr>
          <w:rFonts w:ascii="Times New Roman" w:hAnsi="Times New Roman"/>
          <w:sz w:val="24"/>
          <w:szCs w:val="24"/>
        </w:rPr>
        <w:t>EKR/</w:t>
      </w:r>
      <w:proofErr w:type="spellStart"/>
      <w:r w:rsidRPr="005358BD">
        <w:rPr>
          <w:rFonts w:ascii="Times New Roman" w:hAnsi="Times New Roman" w:cs="Times New Roman"/>
          <w:sz w:val="24"/>
          <w:szCs w:val="24"/>
        </w:rPr>
        <w:t>Core</w:t>
      </w:r>
      <w:proofErr w:type="spellEnd"/>
      <w:r w:rsidRPr="005358BD">
        <w:rPr>
          <w:rFonts w:ascii="Times New Roman" w:hAnsi="Times New Roman" w:cs="Times New Roman"/>
          <w:sz w:val="24"/>
          <w:szCs w:val="24"/>
        </w:rPr>
        <w:t xml:space="preserve"> rendszerébe feltölteni lehetőleg haladéktalanul. A közbeszerzési </w:t>
      </w:r>
      <w:r w:rsidRPr="005358BD">
        <w:rPr>
          <w:rFonts w:ascii="Times New Roman" w:eastAsia="HiddenHorzOCR" w:hAnsi="Times New Roman" w:cs="Times New Roman"/>
          <w:sz w:val="24"/>
          <w:szCs w:val="24"/>
        </w:rPr>
        <w:t xml:space="preserve">szerződés </w:t>
      </w:r>
      <w:r w:rsidRPr="005358BD">
        <w:rPr>
          <w:rFonts w:ascii="Times New Roman" w:hAnsi="Times New Roman" w:cs="Times New Roman"/>
          <w:sz w:val="24"/>
          <w:szCs w:val="24"/>
        </w:rPr>
        <w:t xml:space="preserve">módosításáról és annak indokáról, külön jogszabályban meghatározott minta szerinti tájékoztatót köteles a Bíráló Bizottság – adott esetben Közreműködő bevonásával – elkészíteni és megküldeni az EKR-rendszernek. A Kbt. 43. § (1) bekezdés szerinti adatszolgáltatást az EKR-ben kell teljesíteni az Ajánlatkérőnek, amely gondoskodik az adatoknak a </w:t>
      </w:r>
      <w:proofErr w:type="spellStart"/>
      <w:r w:rsidRPr="005358BD">
        <w:rPr>
          <w:rFonts w:ascii="Times New Roman" w:hAnsi="Times New Roman" w:cs="Times New Roman"/>
          <w:sz w:val="24"/>
          <w:szCs w:val="24"/>
        </w:rPr>
        <w:t>CoRe-ba</w:t>
      </w:r>
      <w:proofErr w:type="spellEnd"/>
      <w:r w:rsidRPr="005358BD">
        <w:rPr>
          <w:rFonts w:ascii="Times New Roman" w:hAnsi="Times New Roman" w:cs="Times New Roman"/>
          <w:sz w:val="24"/>
          <w:szCs w:val="24"/>
        </w:rPr>
        <w:t xml:space="preserve"> történő, a feltöltést követő azonnali, változtatás nélküli automatikus továbbításáról.</w:t>
      </w:r>
    </w:p>
    <w:p w14:paraId="4E6A15F9" w14:textId="77777777" w:rsidR="00164215" w:rsidRPr="005358BD" w:rsidRDefault="00164215" w:rsidP="002428CF">
      <w:pPr>
        <w:spacing w:line="240" w:lineRule="auto"/>
        <w:jc w:val="both"/>
        <w:rPr>
          <w:rFonts w:ascii="Times New Roman" w:hAnsi="Times New Roman" w:cs="Times New Roman"/>
          <w:sz w:val="24"/>
          <w:szCs w:val="24"/>
        </w:rPr>
      </w:pPr>
    </w:p>
    <w:p w14:paraId="3CFF124B" w14:textId="77777777" w:rsidR="004F624A" w:rsidRPr="005358BD" w:rsidRDefault="004F624A" w:rsidP="002428CF">
      <w:pPr>
        <w:spacing w:line="240" w:lineRule="auto"/>
        <w:jc w:val="center"/>
        <w:rPr>
          <w:rFonts w:ascii="Times New Roman" w:hAnsi="Times New Roman" w:cs="Times New Roman"/>
          <w:b/>
          <w:sz w:val="24"/>
          <w:szCs w:val="24"/>
        </w:rPr>
      </w:pPr>
      <w:r w:rsidRPr="005358BD">
        <w:rPr>
          <w:rFonts w:ascii="Times New Roman" w:hAnsi="Times New Roman" w:cs="Times New Roman"/>
          <w:b/>
          <w:sz w:val="24"/>
          <w:szCs w:val="24"/>
        </w:rPr>
        <w:t>V. FEJEZET</w:t>
      </w:r>
    </w:p>
    <w:p w14:paraId="206DA7AE" w14:textId="77777777" w:rsidR="004F624A" w:rsidRPr="005358BD" w:rsidRDefault="004F624A" w:rsidP="002428CF">
      <w:pPr>
        <w:spacing w:line="240" w:lineRule="auto"/>
        <w:jc w:val="center"/>
        <w:rPr>
          <w:rFonts w:ascii="Times New Roman" w:hAnsi="Times New Roman" w:cs="Times New Roman"/>
          <w:b/>
          <w:sz w:val="24"/>
          <w:szCs w:val="24"/>
        </w:rPr>
      </w:pPr>
      <w:r w:rsidRPr="005358BD">
        <w:rPr>
          <w:rFonts w:ascii="Times New Roman" w:hAnsi="Times New Roman" w:cs="Times New Roman"/>
          <w:b/>
          <w:sz w:val="24"/>
          <w:szCs w:val="24"/>
        </w:rPr>
        <w:t>JOGORVOSLATI ELJÁRÁSSAL KAPCSOLATOS FELADATOK</w:t>
      </w:r>
    </w:p>
    <w:p w14:paraId="29C68F49" w14:textId="77777777" w:rsidR="004F624A" w:rsidRPr="005358BD" w:rsidRDefault="004F624A" w:rsidP="002428CF">
      <w:pPr>
        <w:spacing w:line="240" w:lineRule="auto"/>
        <w:jc w:val="both"/>
        <w:rPr>
          <w:rFonts w:ascii="Times New Roman" w:hAnsi="Times New Roman" w:cs="Times New Roman"/>
          <w:sz w:val="24"/>
          <w:szCs w:val="24"/>
        </w:rPr>
      </w:pPr>
      <w:r w:rsidRPr="005358BD">
        <w:rPr>
          <w:rFonts w:ascii="Times New Roman" w:hAnsi="Times New Roman" w:cs="Times New Roman"/>
          <w:sz w:val="24"/>
          <w:szCs w:val="24"/>
        </w:rPr>
        <w:t xml:space="preserve">1. A Közbeszerzési Döntőbizottság értesítésében megjelölt, az észrevételek megadására rendelkezésre álló időn belül </w:t>
      </w:r>
      <w:r w:rsidR="00766191" w:rsidRPr="005358BD">
        <w:rPr>
          <w:rFonts w:ascii="Times New Roman" w:hAnsi="Times New Roman" w:cs="Times New Roman"/>
          <w:sz w:val="24"/>
          <w:szCs w:val="24"/>
        </w:rPr>
        <w:t>a Polgármester</w:t>
      </w:r>
      <w:r w:rsidR="00AC4049" w:rsidRPr="005358BD">
        <w:rPr>
          <w:rFonts w:ascii="Times New Roman" w:hAnsi="Times New Roman" w:cs="Times New Roman"/>
          <w:sz w:val="24"/>
          <w:szCs w:val="24"/>
        </w:rPr>
        <w:t>,</w:t>
      </w:r>
      <w:r w:rsidR="0000059B" w:rsidRPr="005358BD">
        <w:rPr>
          <w:rFonts w:ascii="Times New Roman" w:hAnsi="Times New Roman" w:cs="Times New Roman"/>
          <w:sz w:val="24"/>
          <w:szCs w:val="24"/>
        </w:rPr>
        <w:t xml:space="preserve"> és/vagy </w:t>
      </w:r>
      <w:r w:rsidR="00766191" w:rsidRPr="005358BD">
        <w:rPr>
          <w:rFonts w:ascii="Times New Roman" w:hAnsi="Times New Roman" w:cs="Times New Roman"/>
          <w:sz w:val="24"/>
          <w:szCs w:val="24"/>
        </w:rPr>
        <w:t>a Polgármester</w:t>
      </w:r>
      <w:r w:rsidR="00EC7203" w:rsidRPr="005358BD">
        <w:rPr>
          <w:rFonts w:ascii="Times New Roman" w:hAnsi="Times New Roman" w:cs="Times New Roman"/>
          <w:sz w:val="24"/>
          <w:szCs w:val="24"/>
        </w:rPr>
        <w:t xml:space="preserve"> által megbízott Közre</w:t>
      </w:r>
      <w:r w:rsidR="0000059B" w:rsidRPr="005358BD">
        <w:rPr>
          <w:rFonts w:ascii="Times New Roman" w:hAnsi="Times New Roman" w:cs="Times New Roman"/>
          <w:sz w:val="24"/>
          <w:szCs w:val="24"/>
        </w:rPr>
        <w:t>működő és/vagy egyéb szakértő</w:t>
      </w:r>
      <w:r w:rsidR="00EC7203" w:rsidRPr="005358BD">
        <w:rPr>
          <w:rFonts w:ascii="Times New Roman" w:hAnsi="Times New Roman" w:cs="Times New Roman"/>
          <w:sz w:val="24"/>
          <w:szCs w:val="24"/>
        </w:rPr>
        <w:t xml:space="preserve"> </w:t>
      </w:r>
      <w:r w:rsidRPr="005358BD">
        <w:rPr>
          <w:rFonts w:ascii="Times New Roman" w:hAnsi="Times New Roman" w:cs="Times New Roman"/>
          <w:sz w:val="24"/>
          <w:szCs w:val="24"/>
        </w:rPr>
        <w:t xml:space="preserve">közreműködésével állítja össze és küldi meg a közbeszerzéssel kapcsolatos észrevételeket a Közbeszerzési Döntőbizottság részére. </w:t>
      </w:r>
    </w:p>
    <w:p w14:paraId="4173AB87" w14:textId="77777777" w:rsidR="00CB65EA" w:rsidRPr="005358BD" w:rsidRDefault="004F624A" w:rsidP="002428CF">
      <w:pPr>
        <w:spacing w:line="240" w:lineRule="auto"/>
        <w:jc w:val="both"/>
        <w:rPr>
          <w:rFonts w:ascii="Times New Roman" w:hAnsi="Times New Roman" w:cs="Times New Roman"/>
          <w:sz w:val="24"/>
          <w:szCs w:val="24"/>
        </w:rPr>
      </w:pPr>
      <w:r w:rsidRPr="005358BD">
        <w:rPr>
          <w:rFonts w:ascii="Times New Roman" w:hAnsi="Times New Roman" w:cs="Times New Roman"/>
          <w:sz w:val="24"/>
          <w:szCs w:val="24"/>
        </w:rPr>
        <w:t xml:space="preserve">2. A Közbeszerzési Döntőbizottságnál </w:t>
      </w:r>
      <w:r w:rsidR="00766191" w:rsidRPr="005358BD">
        <w:rPr>
          <w:rFonts w:ascii="Times New Roman" w:hAnsi="Times New Roman" w:cs="Times New Roman"/>
          <w:sz w:val="24"/>
          <w:szCs w:val="24"/>
        </w:rPr>
        <w:t>az Önkormányzat</w:t>
      </w:r>
      <w:r w:rsidR="00E33C4D" w:rsidRPr="005358BD">
        <w:rPr>
          <w:rFonts w:ascii="Times New Roman" w:hAnsi="Times New Roman" w:cs="Times New Roman"/>
          <w:sz w:val="24"/>
          <w:szCs w:val="24"/>
        </w:rPr>
        <w:t xml:space="preserve"> </w:t>
      </w:r>
      <w:r w:rsidRPr="005358BD">
        <w:rPr>
          <w:rFonts w:ascii="Times New Roman" w:hAnsi="Times New Roman" w:cs="Times New Roman"/>
          <w:sz w:val="24"/>
          <w:szCs w:val="24"/>
        </w:rPr>
        <w:t xml:space="preserve">képviseletében </w:t>
      </w:r>
      <w:r w:rsidR="00766191" w:rsidRPr="005358BD">
        <w:rPr>
          <w:rFonts w:ascii="Times New Roman" w:hAnsi="Times New Roman" w:cs="Times New Roman"/>
          <w:sz w:val="24"/>
          <w:szCs w:val="24"/>
        </w:rPr>
        <w:t>a Polgármester</w:t>
      </w:r>
      <w:r w:rsidRPr="005358BD">
        <w:rPr>
          <w:rFonts w:ascii="Times New Roman" w:hAnsi="Times New Roman" w:cs="Times New Roman"/>
          <w:sz w:val="24"/>
          <w:szCs w:val="24"/>
        </w:rPr>
        <w:t xml:space="preserve"> által kijelölt és meghatalmazott személy jár el. </w:t>
      </w:r>
    </w:p>
    <w:p w14:paraId="0D8822E0" w14:textId="77777777" w:rsidR="0073088C" w:rsidRPr="005358BD" w:rsidRDefault="0073088C" w:rsidP="002428CF">
      <w:pPr>
        <w:spacing w:line="240" w:lineRule="auto"/>
        <w:jc w:val="both"/>
        <w:rPr>
          <w:rFonts w:ascii="Times New Roman" w:hAnsi="Times New Roman" w:cs="Times New Roman"/>
          <w:sz w:val="24"/>
          <w:szCs w:val="24"/>
        </w:rPr>
      </w:pPr>
    </w:p>
    <w:p w14:paraId="3AAEB422" w14:textId="77777777" w:rsidR="004F624A" w:rsidRPr="005358BD" w:rsidRDefault="007A7EA1" w:rsidP="002428CF">
      <w:pPr>
        <w:spacing w:line="240" w:lineRule="auto"/>
        <w:jc w:val="center"/>
        <w:rPr>
          <w:rFonts w:ascii="Times New Roman" w:hAnsi="Times New Roman" w:cs="Times New Roman"/>
          <w:b/>
          <w:sz w:val="24"/>
          <w:szCs w:val="24"/>
        </w:rPr>
      </w:pPr>
      <w:r w:rsidRPr="005358BD">
        <w:rPr>
          <w:rFonts w:ascii="Times New Roman" w:hAnsi="Times New Roman" w:cs="Times New Roman"/>
          <w:b/>
          <w:sz w:val="24"/>
          <w:szCs w:val="24"/>
        </w:rPr>
        <w:t>V</w:t>
      </w:r>
      <w:r w:rsidR="004F624A" w:rsidRPr="005358BD">
        <w:rPr>
          <w:rFonts w:ascii="Times New Roman" w:hAnsi="Times New Roman" w:cs="Times New Roman"/>
          <w:b/>
          <w:sz w:val="24"/>
          <w:szCs w:val="24"/>
        </w:rPr>
        <w:t>I. FEJEZET</w:t>
      </w:r>
    </w:p>
    <w:p w14:paraId="5B413E23" w14:textId="77777777" w:rsidR="004F624A" w:rsidRPr="005358BD" w:rsidRDefault="004F624A" w:rsidP="002428CF">
      <w:pPr>
        <w:spacing w:line="240" w:lineRule="auto"/>
        <w:jc w:val="center"/>
        <w:rPr>
          <w:rFonts w:ascii="Times New Roman" w:hAnsi="Times New Roman" w:cs="Times New Roman"/>
          <w:b/>
          <w:sz w:val="24"/>
          <w:szCs w:val="24"/>
        </w:rPr>
      </w:pPr>
      <w:r w:rsidRPr="005358BD">
        <w:rPr>
          <w:rFonts w:ascii="Times New Roman" w:hAnsi="Times New Roman" w:cs="Times New Roman"/>
          <w:b/>
          <w:sz w:val="24"/>
          <w:szCs w:val="24"/>
        </w:rPr>
        <w:t>A KÖZBESZERZÉSI ELJÁRÁSOK DOKUMENTÁLÁSI RENDJE</w:t>
      </w:r>
    </w:p>
    <w:p w14:paraId="70F9B0FC" w14:textId="77777777" w:rsidR="004F624A" w:rsidRPr="005358BD" w:rsidRDefault="004F624A" w:rsidP="002428CF">
      <w:pPr>
        <w:spacing w:line="240" w:lineRule="auto"/>
        <w:jc w:val="both"/>
        <w:rPr>
          <w:rFonts w:ascii="Times New Roman" w:hAnsi="Times New Roman" w:cs="Times New Roman"/>
          <w:sz w:val="24"/>
          <w:szCs w:val="24"/>
        </w:rPr>
      </w:pPr>
      <w:r w:rsidRPr="005358BD">
        <w:rPr>
          <w:rFonts w:ascii="Times New Roman" w:hAnsi="Times New Roman" w:cs="Times New Roman"/>
          <w:sz w:val="24"/>
          <w:szCs w:val="24"/>
        </w:rPr>
        <w:lastRenderedPageBreak/>
        <w:t xml:space="preserve">1. A közbeszerzési eljárásokat azok megindításától a jogorvoslati eljárás jogerős lezárásáig, illetőleg a közbeszerzési eljárást lezáró szerződés teljesítéséig terjedően írásban kell dokumentálni. A keletkezett iratokat, szerződéseket, azzal kapcsolatos jelentéseket, </w:t>
      </w:r>
      <w:proofErr w:type="spellStart"/>
      <w:r w:rsidRPr="005358BD">
        <w:rPr>
          <w:rFonts w:ascii="Times New Roman" w:hAnsi="Times New Roman" w:cs="Times New Roman"/>
          <w:sz w:val="24"/>
          <w:szCs w:val="24"/>
        </w:rPr>
        <w:t>összegezéseket</w:t>
      </w:r>
      <w:proofErr w:type="spellEnd"/>
      <w:r w:rsidRPr="005358BD">
        <w:rPr>
          <w:rFonts w:ascii="Times New Roman" w:hAnsi="Times New Roman" w:cs="Times New Roman"/>
          <w:sz w:val="24"/>
          <w:szCs w:val="24"/>
        </w:rPr>
        <w:t xml:space="preserve"> meg kell őrizni. </w:t>
      </w:r>
    </w:p>
    <w:p w14:paraId="5D7CA178" w14:textId="1D8D6E73" w:rsidR="00F00CF8" w:rsidRPr="005358BD" w:rsidRDefault="004F624A" w:rsidP="002428CF">
      <w:pPr>
        <w:spacing w:line="240" w:lineRule="auto"/>
        <w:jc w:val="both"/>
        <w:rPr>
          <w:rFonts w:ascii="Times New Roman" w:hAnsi="Times New Roman" w:cs="Times New Roman"/>
          <w:sz w:val="24"/>
          <w:szCs w:val="24"/>
        </w:rPr>
      </w:pPr>
      <w:r w:rsidRPr="005358BD">
        <w:rPr>
          <w:rFonts w:ascii="Times New Roman" w:hAnsi="Times New Roman" w:cs="Times New Roman"/>
          <w:sz w:val="24"/>
          <w:szCs w:val="24"/>
        </w:rPr>
        <w:t>2. A közbeszerzési eljárás során keletkező vala</w:t>
      </w:r>
      <w:r w:rsidR="00E06B91" w:rsidRPr="005358BD">
        <w:rPr>
          <w:rFonts w:ascii="Times New Roman" w:hAnsi="Times New Roman" w:cs="Times New Roman"/>
          <w:sz w:val="24"/>
          <w:szCs w:val="24"/>
        </w:rPr>
        <w:t xml:space="preserve">mennyi iratot és dokumentumot </w:t>
      </w:r>
      <w:r w:rsidR="00766191" w:rsidRPr="005358BD">
        <w:rPr>
          <w:rFonts w:ascii="Times New Roman" w:hAnsi="Times New Roman" w:cs="Times New Roman"/>
          <w:sz w:val="24"/>
          <w:szCs w:val="24"/>
        </w:rPr>
        <w:t>a Polgármester</w:t>
      </w:r>
      <w:r w:rsidRPr="005358BD">
        <w:rPr>
          <w:rFonts w:ascii="Times New Roman" w:hAnsi="Times New Roman" w:cs="Times New Roman"/>
          <w:sz w:val="24"/>
          <w:szCs w:val="24"/>
        </w:rPr>
        <w:t xml:space="preserve"> az erre irányuló </w:t>
      </w:r>
      <w:r w:rsidR="000B2E8F" w:rsidRPr="005358BD">
        <w:rPr>
          <w:rFonts w:ascii="Times New Roman" w:hAnsi="Times New Roman" w:cs="Times New Roman"/>
          <w:sz w:val="24"/>
          <w:szCs w:val="24"/>
        </w:rPr>
        <w:t>határozatok, szabályzatok vagy egyéb</w:t>
      </w:r>
      <w:r w:rsidRPr="005358BD">
        <w:rPr>
          <w:rFonts w:ascii="Times New Roman" w:hAnsi="Times New Roman" w:cs="Times New Roman"/>
          <w:sz w:val="24"/>
          <w:szCs w:val="24"/>
        </w:rPr>
        <w:t xml:space="preserve"> utasítás szerint köteles kezelni és őrizni</w:t>
      </w:r>
      <w:r w:rsidR="000B2E8F" w:rsidRPr="005358BD">
        <w:rPr>
          <w:rFonts w:ascii="Times New Roman" w:hAnsi="Times New Roman" w:cs="Times New Roman"/>
          <w:sz w:val="24"/>
          <w:szCs w:val="24"/>
        </w:rPr>
        <w:t xml:space="preserve"> és</w:t>
      </w:r>
      <w:r w:rsidRPr="005358BD">
        <w:rPr>
          <w:rFonts w:ascii="Times New Roman" w:hAnsi="Times New Roman" w:cs="Times New Roman"/>
          <w:sz w:val="24"/>
          <w:szCs w:val="24"/>
        </w:rPr>
        <w:t xml:space="preserve"> jogszabály eltérő rendelkezése hiányában a szerződés teljesülésétől számított legalább 5 évig meg kell őrizni.</w:t>
      </w:r>
    </w:p>
    <w:p w14:paraId="114B5642" w14:textId="77777777" w:rsidR="00F00CF8" w:rsidRPr="005358BD" w:rsidRDefault="00F00CF8" w:rsidP="002428CF">
      <w:pPr>
        <w:spacing w:line="240" w:lineRule="auto"/>
        <w:jc w:val="both"/>
        <w:rPr>
          <w:rFonts w:ascii="Times New Roman" w:hAnsi="Times New Roman" w:cs="Times New Roman"/>
          <w:sz w:val="24"/>
          <w:szCs w:val="24"/>
        </w:rPr>
      </w:pPr>
    </w:p>
    <w:p w14:paraId="1238D767" w14:textId="77777777" w:rsidR="004F624A" w:rsidRPr="005358BD" w:rsidRDefault="007A7EA1" w:rsidP="002428CF">
      <w:pPr>
        <w:spacing w:line="240" w:lineRule="auto"/>
        <w:jc w:val="center"/>
        <w:rPr>
          <w:rFonts w:ascii="Times New Roman" w:hAnsi="Times New Roman" w:cs="Times New Roman"/>
          <w:b/>
          <w:sz w:val="24"/>
          <w:szCs w:val="24"/>
        </w:rPr>
      </w:pPr>
      <w:r w:rsidRPr="005358BD">
        <w:rPr>
          <w:rFonts w:ascii="Times New Roman" w:hAnsi="Times New Roman" w:cs="Times New Roman"/>
          <w:b/>
          <w:sz w:val="24"/>
          <w:szCs w:val="24"/>
        </w:rPr>
        <w:t>VI</w:t>
      </w:r>
      <w:r w:rsidR="004F624A" w:rsidRPr="005358BD">
        <w:rPr>
          <w:rFonts w:ascii="Times New Roman" w:hAnsi="Times New Roman" w:cs="Times New Roman"/>
          <w:b/>
          <w:sz w:val="24"/>
          <w:szCs w:val="24"/>
        </w:rPr>
        <w:t>I. FEJEZET</w:t>
      </w:r>
    </w:p>
    <w:p w14:paraId="29AC5174" w14:textId="77777777" w:rsidR="004F624A" w:rsidRPr="005358BD" w:rsidRDefault="004F624A" w:rsidP="002428CF">
      <w:pPr>
        <w:spacing w:line="240" w:lineRule="auto"/>
        <w:jc w:val="center"/>
        <w:rPr>
          <w:rFonts w:ascii="Times New Roman" w:hAnsi="Times New Roman" w:cs="Times New Roman"/>
          <w:b/>
          <w:sz w:val="24"/>
          <w:szCs w:val="24"/>
        </w:rPr>
      </w:pPr>
      <w:r w:rsidRPr="005358BD">
        <w:rPr>
          <w:rFonts w:ascii="Times New Roman" w:hAnsi="Times New Roman" w:cs="Times New Roman"/>
          <w:b/>
          <w:sz w:val="24"/>
          <w:szCs w:val="24"/>
        </w:rPr>
        <w:t>A KÖZBESZERZÉSI ELJÁRÁSBAN RÉSZTVEVŐK FELELŐSSÉGE</w:t>
      </w:r>
    </w:p>
    <w:p w14:paraId="52BD8A1C" w14:textId="77777777" w:rsidR="004F624A" w:rsidRPr="005358BD" w:rsidRDefault="004F624A" w:rsidP="002428CF">
      <w:pPr>
        <w:spacing w:line="240" w:lineRule="auto"/>
        <w:jc w:val="both"/>
        <w:rPr>
          <w:rFonts w:ascii="Times New Roman" w:hAnsi="Times New Roman" w:cs="Times New Roman"/>
          <w:sz w:val="24"/>
          <w:szCs w:val="24"/>
        </w:rPr>
      </w:pPr>
      <w:r w:rsidRPr="005358BD">
        <w:rPr>
          <w:rFonts w:ascii="Times New Roman" w:hAnsi="Times New Roman" w:cs="Times New Roman"/>
          <w:sz w:val="24"/>
          <w:szCs w:val="24"/>
        </w:rPr>
        <w:t>1. A közbeszerzési eljárásban a Kbt. és a végrehajtására szolgáló egyéb jogszabályok, belső szabályok érvényesülését a közbeszerzési eljárás megvalósításában résztvevő, feladat-, és hatáskörének megfelelően minden - az előkészítésben, lebonyolításban, döntéshozatalban - résztvevő személynek és szervezetnek biztosítania kell, akik</w:t>
      </w:r>
      <w:r w:rsidR="00E11691" w:rsidRPr="005358BD">
        <w:rPr>
          <w:rFonts w:ascii="Times New Roman" w:hAnsi="Times New Roman" w:cs="Times New Roman"/>
          <w:sz w:val="24"/>
          <w:szCs w:val="24"/>
        </w:rPr>
        <w:t>,</w:t>
      </w:r>
      <w:r w:rsidRPr="005358BD">
        <w:rPr>
          <w:rFonts w:ascii="Times New Roman" w:hAnsi="Times New Roman" w:cs="Times New Roman"/>
          <w:sz w:val="24"/>
          <w:szCs w:val="24"/>
        </w:rPr>
        <w:t xml:space="preserve"> ezen szabályok megsértése esetén a vonatkozó jogszabályok szerint felelősséggel tartoznak. </w:t>
      </w:r>
    </w:p>
    <w:p w14:paraId="53721DFE" w14:textId="180F3F4C" w:rsidR="004F624A" w:rsidRPr="005358BD" w:rsidRDefault="00E06B91" w:rsidP="00F75ED7">
      <w:pPr>
        <w:spacing w:line="240" w:lineRule="auto"/>
        <w:jc w:val="both"/>
        <w:rPr>
          <w:rFonts w:ascii="Times New Roman" w:hAnsi="Times New Roman" w:cs="Times New Roman"/>
          <w:sz w:val="24"/>
          <w:szCs w:val="24"/>
        </w:rPr>
      </w:pPr>
      <w:r w:rsidRPr="005358BD">
        <w:rPr>
          <w:rFonts w:ascii="Times New Roman" w:hAnsi="Times New Roman" w:cs="Times New Roman"/>
          <w:sz w:val="24"/>
          <w:szCs w:val="24"/>
        </w:rPr>
        <w:t>2</w:t>
      </w:r>
      <w:r w:rsidR="004F624A" w:rsidRPr="005358BD">
        <w:rPr>
          <w:rFonts w:ascii="Times New Roman" w:hAnsi="Times New Roman" w:cs="Times New Roman"/>
          <w:sz w:val="24"/>
          <w:szCs w:val="24"/>
        </w:rPr>
        <w:t xml:space="preserve">. A Közreműködő – így különösen a </w:t>
      </w:r>
      <w:r w:rsidRPr="005358BD">
        <w:rPr>
          <w:rFonts w:ascii="Times New Roman" w:hAnsi="Times New Roman" w:cs="Times New Roman"/>
          <w:sz w:val="24"/>
          <w:szCs w:val="24"/>
        </w:rPr>
        <w:t>megbízott</w:t>
      </w:r>
      <w:r w:rsidR="004F624A" w:rsidRPr="005358BD">
        <w:rPr>
          <w:rFonts w:ascii="Times New Roman" w:hAnsi="Times New Roman" w:cs="Times New Roman"/>
          <w:sz w:val="24"/>
          <w:szCs w:val="24"/>
        </w:rPr>
        <w:t xml:space="preserve"> </w:t>
      </w:r>
      <w:r w:rsidR="009C479E" w:rsidRPr="005358BD">
        <w:rPr>
          <w:rFonts w:ascii="Times New Roman" w:hAnsi="Times New Roman" w:cs="Times New Roman"/>
          <w:sz w:val="24"/>
          <w:szCs w:val="24"/>
        </w:rPr>
        <w:t>felelős akkreditált közbeszerzési szaktanácsadó,</w:t>
      </w:r>
      <w:r w:rsidR="004F624A" w:rsidRPr="005358BD">
        <w:rPr>
          <w:rFonts w:ascii="Times New Roman" w:hAnsi="Times New Roman" w:cs="Times New Roman"/>
          <w:sz w:val="24"/>
          <w:szCs w:val="24"/>
        </w:rPr>
        <w:t xml:space="preserve"> illetve más külső szakértő, lebonyolító – felelősségéről szóló helytállási kötelezettséget a velük kötött szerződésben rögzíteni kell.</w:t>
      </w:r>
    </w:p>
    <w:p w14:paraId="06988C5D" w14:textId="77777777" w:rsidR="008B13B9" w:rsidRDefault="008B13B9" w:rsidP="002428CF">
      <w:pPr>
        <w:spacing w:line="240" w:lineRule="auto"/>
        <w:jc w:val="center"/>
        <w:rPr>
          <w:rFonts w:ascii="Times New Roman" w:hAnsi="Times New Roman" w:cs="Times New Roman"/>
          <w:b/>
          <w:sz w:val="24"/>
          <w:szCs w:val="24"/>
        </w:rPr>
      </w:pPr>
    </w:p>
    <w:p w14:paraId="2AD86AD7" w14:textId="77777777" w:rsidR="008B13B9" w:rsidRDefault="008B13B9" w:rsidP="002428CF">
      <w:pPr>
        <w:spacing w:line="240" w:lineRule="auto"/>
        <w:jc w:val="center"/>
        <w:rPr>
          <w:rFonts w:ascii="Times New Roman" w:hAnsi="Times New Roman" w:cs="Times New Roman"/>
          <w:b/>
          <w:sz w:val="24"/>
          <w:szCs w:val="24"/>
        </w:rPr>
      </w:pPr>
    </w:p>
    <w:p w14:paraId="26D6EF8B" w14:textId="77777777" w:rsidR="008B13B9" w:rsidRDefault="008B13B9" w:rsidP="002428CF">
      <w:pPr>
        <w:spacing w:line="240" w:lineRule="auto"/>
        <w:jc w:val="center"/>
        <w:rPr>
          <w:rFonts w:ascii="Times New Roman" w:hAnsi="Times New Roman" w:cs="Times New Roman"/>
          <w:b/>
          <w:sz w:val="24"/>
          <w:szCs w:val="24"/>
        </w:rPr>
      </w:pPr>
    </w:p>
    <w:p w14:paraId="5BF58CF6" w14:textId="4B87766C" w:rsidR="004F624A" w:rsidRPr="005358BD" w:rsidRDefault="006C38C5" w:rsidP="002428CF">
      <w:pPr>
        <w:spacing w:line="240" w:lineRule="auto"/>
        <w:jc w:val="center"/>
        <w:rPr>
          <w:rFonts w:ascii="Times New Roman" w:hAnsi="Times New Roman" w:cs="Times New Roman"/>
          <w:b/>
          <w:sz w:val="24"/>
          <w:szCs w:val="24"/>
        </w:rPr>
      </w:pPr>
      <w:r w:rsidRPr="005358BD">
        <w:rPr>
          <w:rFonts w:ascii="Times New Roman" w:hAnsi="Times New Roman" w:cs="Times New Roman"/>
          <w:b/>
          <w:sz w:val="24"/>
          <w:szCs w:val="24"/>
        </w:rPr>
        <w:t>VIII</w:t>
      </w:r>
      <w:r w:rsidR="004F624A" w:rsidRPr="005358BD">
        <w:rPr>
          <w:rFonts w:ascii="Times New Roman" w:hAnsi="Times New Roman" w:cs="Times New Roman"/>
          <w:b/>
          <w:sz w:val="24"/>
          <w:szCs w:val="24"/>
        </w:rPr>
        <w:t>. FEJEZET</w:t>
      </w:r>
    </w:p>
    <w:p w14:paraId="762DA496" w14:textId="1D3B7615" w:rsidR="004F624A" w:rsidRDefault="004F624A" w:rsidP="002428CF">
      <w:pPr>
        <w:spacing w:line="240" w:lineRule="auto"/>
        <w:jc w:val="center"/>
        <w:rPr>
          <w:rFonts w:ascii="Times New Roman" w:hAnsi="Times New Roman" w:cs="Times New Roman"/>
          <w:b/>
          <w:sz w:val="24"/>
          <w:szCs w:val="24"/>
        </w:rPr>
      </w:pPr>
      <w:r w:rsidRPr="005358BD">
        <w:rPr>
          <w:rFonts w:ascii="Times New Roman" w:hAnsi="Times New Roman" w:cs="Times New Roman"/>
          <w:b/>
          <w:sz w:val="24"/>
          <w:szCs w:val="24"/>
        </w:rPr>
        <w:t>ZÁRÓ RENDELKEZÉSEK</w:t>
      </w:r>
    </w:p>
    <w:p w14:paraId="7F6CC5E5" w14:textId="77777777" w:rsidR="0025703E" w:rsidRPr="005358BD" w:rsidRDefault="0025703E" w:rsidP="002428CF">
      <w:pPr>
        <w:spacing w:line="240" w:lineRule="auto"/>
        <w:jc w:val="center"/>
        <w:rPr>
          <w:rFonts w:ascii="Times New Roman" w:hAnsi="Times New Roman" w:cs="Times New Roman"/>
          <w:b/>
          <w:sz w:val="24"/>
          <w:szCs w:val="24"/>
        </w:rPr>
      </w:pPr>
    </w:p>
    <w:p w14:paraId="50100BEC" w14:textId="77777777" w:rsidR="004F624A" w:rsidRPr="005358BD" w:rsidRDefault="00C8516D" w:rsidP="002428CF">
      <w:pPr>
        <w:spacing w:line="240" w:lineRule="auto"/>
        <w:jc w:val="both"/>
        <w:rPr>
          <w:rFonts w:ascii="Times New Roman" w:hAnsi="Times New Roman" w:cs="Times New Roman"/>
          <w:sz w:val="24"/>
          <w:szCs w:val="24"/>
        </w:rPr>
      </w:pPr>
      <w:r w:rsidRPr="005358BD">
        <w:rPr>
          <w:rFonts w:ascii="Times New Roman" w:hAnsi="Times New Roman" w:cs="Times New Roman"/>
          <w:sz w:val="24"/>
          <w:szCs w:val="24"/>
        </w:rPr>
        <w:t>1. J</w:t>
      </w:r>
      <w:r w:rsidR="004F624A" w:rsidRPr="005358BD">
        <w:rPr>
          <w:rFonts w:ascii="Times New Roman" w:hAnsi="Times New Roman" w:cs="Times New Roman"/>
          <w:sz w:val="24"/>
          <w:szCs w:val="24"/>
        </w:rPr>
        <w:t>elen Szabályzatban nem szabályozott kérdések tekintetében a Kbt. és a vonatkozó jogszabályok rendelkezései az irányadóak.</w:t>
      </w:r>
    </w:p>
    <w:p w14:paraId="0DEFF26C" w14:textId="6FB4ABF9" w:rsidR="004F624A" w:rsidRPr="005358BD" w:rsidRDefault="009C479E" w:rsidP="00F75ED7">
      <w:pPr>
        <w:spacing w:line="240" w:lineRule="auto"/>
        <w:jc w:val="both"/>
        <w:rPr>
          <w:rFonts w:ascii="Times New Roman" w:hAnsi="Times New Roman" w:cs="Times New Roman"/>
          <w:sz w:val="24"/>
          <w:szCs w:val="24"/>
        </w:rPr>
      </w:pPr>
      <w:r w:rsidRPr="005358BD">
        <w:rPr>
          <w:rFonts w:ascii="Times New Roman" w:hAnsi="Times New Roman" w:cs="Times New Roman"/>
          <w:sz w:val="24"/>
          <w:szCs w:val="24"/>
        </w:rPr>
        <w:t>2</w:t>
      </w:r>
      <w:r w:rsidR="004F624A" w:rsidRPr="005358BD">
        <w:rPr>
          <w:rFonts w:ascii="Times New Roman" w:hAnsi="Times New Roman" w:cs="Times New Roman"/>
          <w:sz w:val="24"/>
          <w:szCs w:val="24"/>
        </w:rPr>
        <w:t xml:space="preserve">. Jelen Szabályzat </w:t>
      </w:r>
      <w:r w:rsidR="001F61E7" w:rsidRPr="005358BD">
        <w:rPr>
          <w:rFonts w:ascii="Times New Roman" w:hAnsi="Times New Roman" w:cs="Times New Roman"/>
          <w:sz w:val="24"/>
          <w:szCs w:val="24"/>
        </w:rPr>
        <w:t>202</w:t>
      </w:r>
      <w:del w:id="58" w:author="user" w:date="2023-09-11T13:50:00Z">
        <w:r w:rsidR="00666558" w:rsidRPr="005358BD" w:rsidDel="0037114C">
          <w:rPr>
            <w:rFonts w:ascii="Times New Roman" w:hAnsi="Times New Roman" w:cs="Times New Roman"/>
            <w:sz w:val="24"/>
            <w:szCs w:val="24"/>
          </w:rPr>
          <w:delText>2</w:delText>
        </w:r>
        <w:r w:rsidR="00974D1E" w:rsidRPr="005358BD" w:rsidDel="0037114C">
          <w:rPr>
            <w:rFonts w:ascii="Times New Roman" w:hAnsi="Times New Roman" w:cs="Times New Roman"/>
            <w:sz w:val="24"/>
            <w:szCs w:val="24"/>
          </w:rPr>
          <w:delText xml:space="preserve">. </w:delText>
        </w:r>
        <w:r w:rsidR="00666558" w:rsidRPr="005358BD" w:rsidDel="0037114C">
          <w:rPr>
            <w:rFonts w:ascii="Times New Roman" w:hAnsi="Times New Roman" w:cs="Times New Roman"/>
            <w:sz w:val="24"/>
            <w:szCs w:val="24"/>
          </w:rPr>
          <w:delText>június</w:delText>
        </w:r>
        <w:r w:rsidR="00F00442" w:rsidDel="0037114C">
          <w:rPr>
            <w:rFonts w:ascii="Times New Roman" w:hAnsi="Times New Roman" w:cs="Times New Roman"/>
            <w:sz w:val="24"/>
            <w:szCs w:val="24"/>
          </w:rPr>
          <w:delText xml:space="preserve"> 29.</w:delText>
        </w:r>
        <w:r w:rsidR="001F61E7" w:rsidRPr="005358BD" w:rsidDel="0037114C">
          <w:rPr>
            <w:rFonts w:ascii="Times New Roman" w:hAnsi="Times New Roman" w:cs="Times New Roman"/>
            <w:sz w:val="24"/>
            <w:szCs w:val="24"/>
          </w:rPr>
          <w:delText xml:space="preserve"> </w:delText>
        </w:r>
      </w:del>
      <w:ins w:id="59" w:author="user" w:date="2023-09-11T13:50:00Z">
        <w:del w:id="60" w:author="Biharkeresztesi Közös Önkormányzati Hivatal" w:date="2024-03-12T20:04:00Z">
          <w:r w:rsidR="0037114C" w:rsidDel="0020015F">
            <w:rPr>
              <w:rFonts w:ascii="Times New Roman" w:hAnsi="Times New Roman" w:cs="Times New Roman"/>
              <w:sz w:val="24"/>
              <w:szCs w:val="24"/>
            </w:rPr>
            <w:delText>3.</w:delText>
          </w:r>
        </w:del>
      </w:ins>
      <w:ins w:id="61" w:author="Biharkeresztesi Közös Önkormányzati Hivatal" w:date="2024-03-12T20:04:00Z">
        <w:r w:rsidR="0020015F">
          <w:rPr>
            <w:rFonts w:ascii="Times New Roman" w:hAnsi="Times New Roman" w:cs="Times New Roman"/>
            <w:sz w:val="24"/>
            <w:szCs w:val="24"/>
          </w:rPr>
          <w:t>4. március</w:t>
        </w:r>
      </w:ins>
      <w:ins w:id="62" w:author="Biharkeresztesi Közös Önkormányzati Hivatal" w:date="2024-03-12T20:07:00Z">
        <w:r w:rsidR="00917A99">
          <w:rPr>
            <w:rFonts w:ascii="Times New Roman" w:hAnsi="Times New Roman" w:cs="Times New Roman"/>
            <w:sz w:val="24"/>
            <w:szCs w:val="24"/>
          </w:rPr>
          <w:t xml:space="preserve"> 15.</w:t>
        </w:r>
      </w:ins>
      <w:ins w:id="63" w:author="user" w:date="2023-09-11T13:50:00Z">
        <w:del w:id="64" w:author="Biharkeresztesi Közös Önkormányzati Hivatal" w:date="2024-03-12T20:05:00Z">
          <w:r w:rsidR="0037114C" w:rsidDel="00917A99">
            <w:rPr>
              <w:rFonts w:ascii="Times New Roman" w:hAnsi="Times New Roman" w:cs="Times New Roman"/>
              <w:sz w:val="24"/>
              <w:szCs w:val="24"/>
            </w:rPr>
            <w:delText xml:space="preserve">             </w:delText>
          </w:r>
        </w:del>
        <w:del w:id="65" w:author="Biharkeresztesi Közös Önkormányzati Hivatal" w:date="2024-03-12T20:04:00Z">
          <w:r w:rsidR="0037114C" w:rsidDel="0020015F">
            <w:rPr>
              <w:rFonts w:ascii="Times New Roman" w:hAnsi="Times New Roman" w:cs="Times New Roman"/>
              <w:sz w:val="24"/>
              <w:szCs w:val="24"/>
            </w:rPr>
            <w:delText xml:space="preserve">       </w:delText>
          </w:r>
        </w:del>
        <w:r w:rsidR="0037114C">
          <w:rPr>
            <w:rFonts w:ascii="Times New Roman" w:hAnsi="Times New Roman" w:cs="Times New Roman"/>
            <w:sz w:val="24"/>
            <w:szCs w:val="24"/>
          </w:rPr>
          <w:t xml:space="preserve"> </w:t>
        </w:r>
      </w:ins>
      <w:r w:rsidR="009135E9" w:rsidRPr="005358BD">
        <w:rPr>
          <w:rFonts w:ascii="Times New Roman" w:hAnsi="Times New Roman" w:cs="Times New Roman"/>
          <w:sz w:val="24"/>
          <w:szCs w:val="24"/>
        </w:rPr>
        <w:t xml:space="preserve">napján </w:t>
      </w:r>
      <w:r w:rsidR="00E06B91" w:rsidRPr="005358BD">
        <w:rPr>
          <w:rFonts w:ascii="Times New Roman" w:hAnsi="Times New Roman" w:cs="Times New Roman"/>
          <w:sz w:val="24"/>
          <w:szCs w:val="24"/>
        </w:rPr>
        <w:t xml:space="preserve">lép hatályba, rendelkezéseit a </w:t>
      </w:r>
      <w:r w:rsidR="004F624A" w:rsidRPr="005358BD">
        <w:rPr>
          <w:rFonts w:ascii="Times New Roman" w:hAnsi="Times New Roman" w:cs="Times New Roman"/>
          <w:sz w:val="24"/>
          <w:szCs w:val="24"/>
        </w:rPr>
        <w:t>hatálybalépését követően indult közbeszerzési eljárások esetében kell alkalmazni.</w:t>
      </w:r>
    </w:p>
    <w:p w14:paraId="4933D15B" w14:textId="126200EA" w:rsidR="008B77BE" w:rsidRPr="005358BD" w:rsidRDefault="008878F1" w:rsidP="002428CF">
      <w:pPr>
        <w:spacing w:line="240" w:lineRule="auto"/>
        <w:rPr>
          <w:rFonts w:ascii="Times New Roman" w:hAnsi="Times New Roman" w:cs="Times New Roman"/>
          <w:sz w:val="24"/>
          <w:szCs w:val="24"/>
        </w:rPr>
      </w:pPr>
      <w:r w:rsidRPr="005358BD">
        <w:rPr>
          <w:rFonts w:ascii="Times New Roman" w:hAnsi="Times New Roman" w:cs="Times New Roman"/>
          <w:sz w:val="24"/>
          <w:szCs w:val="24"/>
        </w:rPr>
        <w:t>Kelt:</w:t>
      </w:r>
      <w:r w:rsidR="00AC4049" w:rsidRPr="005358BD">
        <w:rPr>
          <w:rFonts w:ascii="Times New Roman" w:hAnsi="Times New Roman" w:cs="Times New Roman"/>
          <w:sz w:val="24"/>
          <w:szCs w:val="24"/>
        </w:rPr>
        <w:t xml:space="preserve"> </w:t>
      </w:r>
      <w:del w:id="66" w:author="Biharkeresztesi Közös Önkormányzati Hivatal" w:date="2024-03-13T12:02:00Z">
        <w:r w:rsidR="0084152D" w:rsidRPr="00F00442" w:rsidDel="00E375DA">
          <w:rPr>
            <w:rFonts w:ascii="Times New Roman" w:hAnsi="Times New Roman" w:cs="Times New Roman"/>
            <w:sz w:val="24"/>
            <w:szCs w:val="24"/>
          </w:rPr>
          <w:delText>Bojt</w:delText>
        </w:r>
      </w:del>
      <w:ins w:id="67" w:author="Biharkeresztesi Közös Önkormányzati Hivatal" w:date="2024-03-13T12:02:00Z">
        <w:r w:rsidR="00E375DA">
          <w:rPr>
            <w:rFonts w:ascii="Times New Roman" w:hAnsi="Times New Roman" w:cs="Times New Roman"/>
            <w:sz w:val="24"/>
            <w:szCs w:val="24"/>
          </w:rPr>
          <w:t>Ártánd</w:t>
        </w:r>
      </w:ins>
      <w:r w:rsidR="0011664D" w:rsidRPr="005358BD">
        <w:rPr>
          <w:rFonts w:ascii="Times New Roman" w:hAnsi="Times New Roman" w:cs="Times New Roman"/>
          <w:sz w:val="24"/>
          <w:szCs w:val="24"/>
        </w:rPr>
        <w:t xml:space="preserve">, </w:t>
      </w:r>
      <w:del w:id="68" w:author="user" w:date="2023-09-11T13:50:00Z">
        <w:r w:rsidR="001F61E7" w:rsidRPr="005358BD" w:rsidDel="0037114C">
          <w:rPr>
            <w:rFonts w:ascii="Times New Roman" w:hAnsi="Times New Roman" w:cs="Times New Roman"/>
            <w:sz w:val="24"/>
            <w:szCs w:val="24"/>
          </w:rPr>
          <w:delText>202</w:delText>
        </w:r>
        <w:r w:rsidR="00666558" w:rsidRPr="005358BD" w:rsidDel="0037114C">
          <w:rPr>
            <w:rFonts w:ascii="Times New Roman" w:hAnsi="Times New Roman" w:cs="Times New Roman"/>
            <w:sz w:val="24"/>
            <w:szCs w:val="24"/>
          </w:rPr>
          <w:delText>2</w:delText>
        </w:r>
        <w:r w:rsidR="005E01FE" w:rsidDel="0037114C">
          <w:rPr>
            <w:rFonts w:ascii="Times New Roman" w:hAnsi="Times New Roman" w:cs="Times New Roman"/>
            <w:sz w:val="24"/>
            <w:szCs w:val="24"/>
          </w:rPr>
          <w:delText xml:space="preserve">. </w:delText>
        </w:r>
        <w:r w:rsidR="00666558" w:rsidRPr="005358BD" w:rsidDel="0037114C">
          <w:rPr>
            <w:rFonts w:ascii="Times New Roman" w:hAnsi="Times New Roman" w:cs="Times New Roman"/>
            <w:sz w:val="24"/>
            <w:szCs w:val="24"/>
          </w:rPr>
          <w:delText>június</w:delText>
        </w:r>
        <w:r w:rsidR="00F00442" w:rsidDel="0037114C">
          <w:rPr>
            <w:rFonts w:ascii="Times New Roman" w:hAnsi="Times New Roman" w:cs="Times New Roman"/>
            <w:sz w:val="24"/>
            <w:szCs w:val="24"/>
          </w:rPr>
          <w:delText xml:space="preserve"> 28.</w:delText>
        </w:r>
      </w:del>
      <w:ins w:id="69" w:author="user" w:date="2023-09-11T13:50:00Z">
        <w:r w:rsidR="0037114C">
          <w:rPr>
            <w:rFonts w:ascii="Times New Roman" w:hAnsi="Times New Roman" w:cs="Times New Roman"/>
            <w:sz w:val="24"/>
            <w:szCs w:val="24"/>
          </w:rPr>
          <w:t>202</w:t>
        </w:r>
      </w:ins>
      <w:ins w:id="70" w:author="Biharkeresztesi Közös Önkormányzati Hivatal" w:date="2024-03-12T20:04:00Z">
        <w:r w:rsidR="0020015F">
          <w:rPr>
            <w:rFonts w:ascii="Times New Roman" w:hAnsi="Times New Roman" w:cs="Times New Roman"/>
            <w:sz w:val="24"/>
            <w:szCs w:val="24"/>
          </w:rPr>
          <w:t>4</w:t>
        </w:r>
      </w:ins>
      <w:ins w:id="71" w:author="user" w:date="2023-09-11T13:50:00Z">
        <w:del w:id="72" w:author="Biharkeresztesi Közös Önkormányzati Hivatal" w:date="2024-03-12T20:04:00Z">
          <w:r w:rsidR="0037114C" w:rsidDel="0020015F">
            <w:rPr>
              <w:rFonts w:ascii="Times New Roman" w:hAnsi="Times New Roman" w:cs="Times New Roman"/>
              <w:sz w:val="24"/>
              <w:szCs w:val="24"/>
            </w:rPr>
            <w:delText>3</w:delText>
          </w:r>
        </w:del>
        <w:r w:rsidR="0037114C">
          <w:rPr>
            <w:rFonts w:ascii="Times New Roman" w:hAnsi="Times New Roman" w:cs="Times New Roman"/>
            <w:sz w:val="24"/>
            <w:szCs w:val="24"/>
          </w:rPr>
          <w:t>…………………</w:t>
        </w:r>
      </w:ins>
      <w:ins w:id="73" w:author="user" w:date="2023-09-11T13:51:00Z">
        <w:r w:rsidR="0037114C">
          <w:rPr>
            <w:rFonts w:ascii="Times New Roman" w:hAnsi="Times New Roman" w:cs="Times New Roman"/>
            <w:sz w:val="24"/>
            <w:szCs w:val="24"/>
          </w:rPr>
          <w:t>…</w:t>
        </w:r>
      </w:ins>
    </w:p>
    <w:p w14:paraId="63F36BC5" w14:textId="77777777" w:rsidR="00AC4049" w:rsidRPr="005358BD" w:rsidRDefault="00AC4049" w:rsidP="002428CF">
      <w:pPr>
        <w:spacing w:after="0" w:line="240" w:lineRule="auto"/>
        <w:rPr>
          <w:rFonts w:ascii="Times New Roman" w:hAnsi="Times New Roman" w:cs="Times New Roman"/>
          <w:sz w:val="24"/>
          <w:szCs w:val="24"/>
        </w:rPr>
      </w:pPr>
    </w:p>
    <w:p w14:paraId="16A15C26" w14:textId="6A2DF017" w:rsidR="00071C46" w:rsidRDefault="00E4083E" w:rsidP="00071C46">
      <w:pPr>
        <w:spacing w:after="0" w:line="240" w:lineRule="auto"/>
        <w:ind w:left="4955" w:firstLine="1424"/>
        <w:rPr>
          <w:rFonts w:ascii="Times New Roman" w:hAnsi="Times New Roman" w:cs="Times New Roman"/>
          <w:sz w:val="24"/>
          <w:szCs w:val="24"/>
        </w:rPr>
      </w:pPr>
      <w:r w:rsidRPr="005358BD">
        <w:rPr>
          <w:rFonts w:ascii="Times New Roman" w:hAnsi="Times New Roman" w:cs="Times New Roman"/>
          <w:sz w:val="24"/>
          <w:szCs w:val="24"/>
        </w:rPr>
        <w:t>…………………</w:t>
      </w:r>
      <w:r w:rsidR="00071C46">
        <w:rPr>
          <w:rFonts w:ascii="Times New Roman" w:hAnsi="Times New Roman" w:cs="Times New Roman"/>
          <w:sz w:val="24"/>
          <w:szCs w:val="24"/>
        </w:rPr>
        <w:t>…………</w:t>
      </w:r>
    </w:p>
    <w:p w14:paraId="2CA4C8D6" w14:textId="24D9E8AF" w:rsidR="00E375DA" w:rsidRDefault="00E375DA">
      <w:pPr>
        <w:tabs>
          <w:tab w:val="left" w:pos="6663"/>
        </w:tabs>
        <w:spacing w:after="0" w:line="240" w:lineRule="auto"/>
        <w:ind w:left="4955" w:firstLine="857"/>
        <w:jc w:val="center"/>
        <w:rPr>
          <w:ins w:id="74" w:author="Biharkeresztesi Közös Önkormányzati Hivatal" w:date="2024-03-13T12:02:00Z"/>
          <w:rFonts w:ascii="Times New Roman" w:hAnsi="Times New Roman" w:cs="Times New Roman"/>
          <w:sz w:val="24"/>
          <w:szCs w:val="24"/>
        </w:rPr>
        <w:pPrChange w:id="75" w:author="Biharkeresztesi Közös Önkormányzati Hivatal" w:date="2024-03-13T12:02:00Z">
          <w:pPr>
            <w:tabs>
              <w:tab w:val="left" w:pos="6663"/>
            </w:tabs>
            <w:spacing w:after="0" w:line="240" w:lineRule="auto"/>
            <w:ind w:left="4955" w:firstLine="857"/>
            <w:jc w:val="right"/>
          </w:pPr>
        </w:pPrChange>
      </w:pPr>
      <w:ins w:id="76" w:author="Biharkeresztesi Közös Önkormányzati Hivatal" w:date="2024-03-13T12:02:00Z">
        <w:r>
          <w:rPr>
            <w:rFonts w:ascii="Times New Roman" w:hAnsi="Times New Roman" w:cs="Times New Roman"/>
            <w:sz w:val="24"/>
            <w:szCs w:val="24"/>
          </w:rPr>
          <w:t xml:space="preserve">      </w:t>
        </w:r>
      </w:ins>
      <w:del w:id="77" w:author="Biharkeresztesi Közös Önkormányzati Hivatal" w:date="2024-03-13T12:02:00Z">
        <w:r w:rsidR="00071C46" w:rsidRPr="00F00442" w:rsidDel="00E375DA">
          <w:rPr>
            <w:rFonts w:ascii="Times New Roman" w:hAnsi="Times New Roman" w:cs="Times New Roman"/>
            <w:sz w:val="24"/>
            <w:szCs w:val="24"/>
          </w:rPr>
          <w:delText>Bereginé Szegedi Hajnalka</w:delText>
        </w:r>
      </w:del>
      <w:ins w:id="78" w:author="Biharkeresztesi Közös Önkormányzati Hivatal" w:date="2024-03-13T12:02:00Z">
        <w:r>
          <w:rPr>
            <w:rFonts w:ascii="Times New Roman" w:hAnsi="Times New Roman" w:cs="Times New Roman"/>
            <w:sz w:val="24"/>
            <w:szCs w:val="24"/>
          </w:rPr>
          <w:t>Benkő Sándor</w:t>
        </w:r>
      </w:ins>
      <w:r w:rsidR="00F00CF8" w:rsidRPr="005358BD">
        <w:rPr>
          <w:rFonts w:ascii="Times New Roman" w:hAnsi="Times New Roman" w:cs="Times New Roman"/>
          <w:sz w:val="24"/>
          <w:szCs w:val="24"/>
        </w:rPr>
        <w:t xml:space="preserve"> </w:t>
      </w:r>
    </w:p>
    <w:p w14:paraId="57AFD229" w14:textId="6E179935" w:rsidR="00AC4049" w:rsidRPr="005358BD" w:rsidRDefault="00E375DA">
      <w:pPr>
        <w:tabs>
          <w:tab w:val="left" w:pos="6663"/>
        </w:tabs>
        <w:spacing w:after="0" w:line="240" w:lineRule="auto"/>
        <w:ind w:left="4955" w:firstLine="857"/>
        <w:jc w:val="center"/>
        <w:rPr>
          <w:rFonts w:ascii="Times New Roman" w:hAnsi="Times New Roman" w:cs="Times New Roman"/>
          <w:sz w:val="24"/>
          <w:szCs w:val="24"/>
        </w:rPr>
        <w:pPrChange w:id="79" w:author="Biharkeresztesi Közös Önkormányzati Hivatal" w:date="2024-03-13T12:02:00Z">
          <w:pPr>
            <w:tabs>
              <w:tab w:val="left" w:pos="6663"/>
            </w:tabs>
            <w:spacing w:after="0" w:line="240" w:lineRule="auto"/>
            <w:ind w:left="4955" w:firstLine="857"/>
            <w:jc w:val="right"/>
          </w:pPr>
        </w:pPrChange>
      </w:pPr>
      <w:ins w:id="80" w:author="Biharkeresztesi Közös Önkormányzati Hivatal" w:date="2024-03-13T12:02:00Z">
        <w:r>
          <w:rPr>
            <w:rFonts w:ascii="Times New Roman" w:hAnsi="Times New Roman" w:cs="Times New Roman"/>
            <w:sz w:val="24"/>
            <w:szCs w:val="24"/>
          </w:rPr>
          <w:t xml:space="preserve">    </w:t>
        </w:r>
      </w:ins>
      <w:ins w:id="81" w:author="Biharkeresztesi Közös Önkormányzati Hivatal" w:date="2024-03-13T12:03:00Z">
        <w:r>
          <w:rPr>
            <w:rFonts w:ascii="Times New Roman" w:hAnsi="Times New Roman" w:cs="Times New Roman"/>
            <w:sz w:val="24"/>
            <w:szCs w:val="24"/>
          </w:rPr>
          <w:t xml:space="preserve">   </w:t>
        </w:r>
      </w:ins>
      <w:r w:rsidR="00C8516D" w:rsidRPr="005358BD">
        <w:rPr>
          <w:rFonts w:ascii="Times New Roman" w:hAnsi="Times New Roman" w:cs="Times New Roman"/>
          <w:sz w:val="24"/>
          <w:szCs w:val="24"/>
        </w:rPr>
        <w:t>P</w:t>
      </w:r>
      <w:r w:rsidR="00766191" w:rsidRPr="005358BD">
        <w:rPr>
          <w:rFonts w:ascii="Times New Roman" w:hAnsi="Times New Roman" w:cs="Times New Roman"/>
          <w:sz w:val="24"/>
          <w:szCs w:val="24"/>
        </w:rPr>
        <w:t>olgármester</w:t>
      </w:r>
    </w:p>
    <w:p w14:paraId="1AD14217" w14:textId="67D9F2D6" w:rsidR="00E4083E" w:rsidRPr="005358BD" w:rsidRDefault="00E4083E" w:rsidP="00071C46">
      <w:pPr>
        <w:spacing w:after="0" w:line="240" w:lineRule="auto"/>
        <w:jc w:val="center"/>
        <w:rPr>
          <w:rFonts w:ascii="Times New Roman" w:hAnsi="Times New Roman" w:cs="Times New Roman"/>
          <w:sz w:val="24"/>
          <w:szCs w:val="24"/>
        </w:rPr>
      </w:pPr>
    </w:p>
    <w:p w14:paraId="5C6E945A" w14:textId="77777777" w:rsidR="00AA0F5B" w:rsidRPr="005358BD" w:rsidRDefault="00AA0F5B" w:rsidP="006A54D2">
      <w:pPr>
        <w:spacing w:line="240" w:lineRule="auto"/>
        <w:rPr>
          <w:rStyle w:val="Normal1"/>
          <w:rFonts w:ascii="Times New Roman" w:hAnsi="Times New Roman" w:cs="Times New Roman"/>
          <w:b/>
          <w:sz w:val="24"/>
          <w:szCs w:val="24"/>
        </w:rPr>
        <w:sectPr w:rsidR="00AA0F5B" w:rsidRPr="005358BD" w:rsidSect="00757EBC">
          <w:footerReference w:type="default" r:id="rId8"/>
          <w:pgSz w:w="11906" w:h="16838"/>
          <w:pgMar w:top="1417" w:right="1417" w:bottom="1417" w:left="1417" w:header="708" w:footer="708" w:gutter="0"/>
          <w:pgNumType w:start="1"/>
          <w:cols w:space="708"/>
          <w:docGrid w:linePitch="360"/>
        </w:sectPr>
      </w:pPr>
    </w:p>
    <w:p w14:paraId="68E11989" w14:textId="07658366" w:rsidR="00C57B7D" w:rsidRPr="005358BD" w:rsidRDefault="00C57B7D" w:rsidP="006A54D2">
      <w:pPr>
        <w:spacing w:line="240" w:lineRule="auto"/>
        <w:rPr>
          <w:rStyle w:val="Normal1"/>
          <w:rFonts w:ascii="Times New Roman" w:hAnsi="Times New Roman" w:cs="Times New Roman"/>
          <w:b/>
          <w:sz w:val="24"/>
          <w:szCs w:val="24"/>
        </w:rPr>
      </w:pPr>
    </w:p>
    <w:p w14:paraId="1E9D8AEB" w14:textId="77777777" w:rsidR="00BA1562" w:rsidRPr="005358BD" w:rsidRDefault="00BA1562" w:rsidP="002428CF">
      <w:pPr>
        <w:spacing w:line="240" w:lineRule="auto"/>
        <w:jc w:val="right"/>
        <w:rPr>
          <w:rStyle w:val="Normal1"/>
          <w:rFonts w:ascii="Times New Roman" w:hAnsi="Times New Roman" w:cs="Times New Roman"/>
          <w:b/>
          <w:sz w:val="24"/>
          <w:szCs w:val="24"/>
        </w:rPr>
      </w:pPr>
      <w:r w:rsidRPr="005358BD">
        <w:rPr>
          <w:rStyle w:val="Normal1"/>
          <w:rFonts w:ascii="Times New Roman" w:hAnsi="Times New Roman" w:cs="Times New Roman"/>
          <w:b/>
          <w:sz w:val="24"/>
          <w:szCs w:val="24"/>
        </w:rPr>
        <w:t>1.sz. melléklet</w:t>
      </w:r>
    </w:p>
    <w:p w14:paraId="1CE70D4D" w14:textId="13C2157A" w:rsidR="00C57B7D" w:rsidRPr="005358BD" w:rsidRDefault="00C57B7D" w:rsidP="002428CF">
      <w:pPr>
        <w:spacing w:line="240" w:lineRule="auto"/>
        <w:jc w:val="center"/>
        <w:rPr>
          <w:rStyle w:val="Normal1"/>
          <w:rFonts w:ascii="Times New Roman" w:hAnsi="Times New Roman" w:cs="Times New Roman"/>
          <w:b/>
          <w:sz w:val="24"/>
          <w:szCs w:val="24"/>
        </w:rPr>
      </w:pPr>
      <w:r w:rsidRPr="005358BD">
        <w:rPr>
          <w:rStyle w:val="Normal1"/>
          <w:rFonts w:ascii="Times New Roman" w:hAnsi="Times New Roman" w:cs="Times New Roman"/>
          <w:b/>
          <w:sz w:val="24"/>
          <w:szCs w:val="24"/>
        </w:rPr>
        <w:t>Ajánlatkérő Név:</w:t>
      </w:r>
      <w:r w:rsidR="00E91381" w:rsidRPr="005358BD">
        <w:rPr>
          <w:rStyle w:val="Normal1"/>
          <w:rFonts w:ascii="Times New Roman" w:hAnsi="Times New Roman" w:cs="Times New Roman"/>
          <w:b/>
          <w:sz w:val="24"/>
          <w:szCs w:val="24"/>
        </w:rPr>
        <w:t xml:space="preserve"> </w:t>
      </w:r>
      <w:del w:id="82" w:author="Biharkeresztesi Közös Önkormányzati Hivatal" w:date="2024-03-13T12:03:00Z">
        <w:r w:rsidR="0085609C" w:rsidRPr="00F00442" w:rsidDel="00E375DA">
          <w:rPr>
            <w:rStyle w:val="Normal1"/>
            <w:rFonts w:ascii="Times New Roman" w:hAnsi="Times New Roman" w:cs="Times New Roman"/>
            <w:b/>
            <w:sz w:val="24"/>
            <w:szCs w:val="24"/>
          </w:rPr>
          <w:delText xml:space="preserve">Bojt </w:delText>
        </w:r>
      </w:del>
      <w:ins w:id="83" w:author="Biharkeresztesi Közös Önkormányzati Hivatal" w:date="2024-03-13T12:03:00Z">
        <w:r w:rsidR="00E375DA">
          <w:rPr>
            <w:rStyle w:val="Normal1"/>
            <w:rFonts w:ascii="Times New Roman" w:hAnsi="Times New Roman" w:cs="Times New Roman"/>
            <w:b/>
            <w:sz w:val="24"/>
            <w:szCs w:val="24"/>
          </w:rPr>
          <w:t>Ártánd</w:t>
        </w:r>
        <w:r w:rsidR="00E375DA" w:rsidRPr="00F00442">
          <w:rPr>
            <w:rStyle w:val="Normal1"/>
            <w:rFonts w:ascii="Times New Roman" w:hAnsi="Times New Roman" w:cs="Times New Roman"/>
            <w:b/>
            <w:sz w:val="24"/>
            <w:szCs w:val="24"/>
          </w:rPr>
          <w:t xml:space="preserve"> </w:t>
        </w:r>
      </w:ins>
      <w:r w:rsidR="0085609C" w:rsidRPr="00F00442">
        <w:rPr>
          <w:rStyle w:val="Normal1"/>
          <w:rFonts w:ascii="Times New Roman" w:hAnsi="Times New Roman" w:cs="Times New Roman"/>
          <w:b/>
          <w:sz w:val="24"/>
          <w:szCs w:val="24"/>
        </w:rPr>
        <w:t>Község Önkormányzata</w:t>
      </w:r>
    </w:p>
    <w:p w14:paraId="289CB8CD" w14:textId="030103D0" w:rsidR="005E01FE" w:rsidRDefault="00C57B7D">
      <w:pPr>
        <w:spacing w:line="240" w:lineRule="auto"/>
        <w:jc w:val="center"/>
        <w:rPr>
          <w:rStyle w:val="Normal1"/>
          <w:rFonts w:ascii="Times New Roman" w:hAnsi="Times New Roman" w:cs="Times New Roman"/>
          <w:b/>
          <w:sz w:val="24"/>
          <w:szCs w:val="24"/>
        </w:rPr>
      </w:pPr>
      <w:r w:rsidRPr="005358BD">
        <w:rPr>
          <w:rStyle w:val="Normal1"/>
          <w:rFonts w:ascii="Times New Roman" w:hAnsi="Times New Roman" w:cs="Times New Roman"/>
          <w:b/>
          <w:sz w:val="24"/>
          <w:szCs w:val="24"/>
        </w:rPr>
        <w:t>Cím:</w:t>
      </w:r>
      <w:r w:rsidR="00E91381" w:rsidRPr="005358BD">
        <w:rPr>
          <w:rStyle w:val="Normal1"/>
          <w:rFonts w:ascii="Times New Roman" w:hAnsi="Times New Roman" w:cs="Times New Roman"/>
          <w:b/>
          <w:sz w:val="24"/>
          <w:szCs w:val="24"/>
        </w:rPr>
        <w:t xml:space="preserve"> </w:t>
      </w:r>
      <w:r w:rsidR="0014034F" w:rsidRPr="00F00442">
        <w:rPr>
          <w:rStyle w:val="Normal1"/>
          <w:rFonts w:ascii="Times New Roman" w:hAnsi="Times New Roman" w:cs="Times New Roman"/>
          <w:b/>
          <w:sz w:val="24"/>
          <w:szCs w:val="24"/>
        </w:rPr>
        <w:t>4</w:t>
      </w:r>
      <w:r w:rsidR="00850ABE" w:rsidRPr="00F00442">
        <w:rPr>
          <w:rStyle w:val="Normal1"/>
          <w:rFonts w:ascii="Times New Roman" w:hAnsi="Times New Roman" w:cs="Times New Roman"/>
          <w:b/>
          <w:sz w:val="24"/>
          <w:szCs w:val="24"/>
        </w:rPr>
        <w:t>11</w:t>
      </w:r>
      <w:ins w:id="84" w:author="Biharkeresztesi Közös Önkormányzati Hivatal" w:date="2024-03-13T12:03:00Z">
        <w:r w:rsidR="00E375DA">
          <w:rPr>
            <w:rStyle w:val="Normal1"/>
            <w:rFonts w:ascii="Times New Roman" w:hAnsi="Times New Roman" w:cs="Times New Roman"/>
            <w:b/>
            <w:sz w:val="24"/>
            <w:szCs w:val="24"/>
          </w:rPr>
          <w:t>5</w:t>
        </w:r>
      </w:ins>
      <w:del w:id="85" w:author="Biharkeresztesi Közös Önkormányzati Hivatal" w:date="2024-03-13T12:03:00Z">
        <w:r w:rsidR="009A1FEE" w:rsidRPr="00F00442" w:rsidDel="00E375DA">
          <w:rPr>
            <w:rStyle w:val="Normal1"/>
            <w:rFonts w:ascii="Times New Roman" w:hAnsi="Times New Roman" w:cs="Times New Roman"/>
            <w:b/>
            <w:sz w:val="24"/>
            <w:szCs w:val="24"/>
          </w:rPr>
          <w:delText>4</w:delText>
        </w:r>
      </w:del>
      <w:r w:rsidR="0014034F" w:rsidRPr="00F00442">
        <w:rPr>
          <w:rStyle w:val="Normal1"/>
          <w:rFonts w:ascii="Times New Roman" w:hAnsi="Times New Roman" w:cs="Times New Roman"/>
          <w:b/>
          <w:sz w:val="24"/>
          <w:szCs w:val="24"/>
        </w:rPr>
        <w:t xml:space="preserve"> </w:t>
      </w:r>
      <w:del w:id="86" w:author="Biharkeresztesi Közös Önkormányzati Hivatal" w:date="2024-03-13T12:03:00Z">
        <w:r w:rsidR="009A1FEE" w:rsidRPr="00F00442" w:rsidDel="00E375DA">
          <w:rPr>
            <w:rStyle w:val="Normal1"/>
            <w:rFonts w:ascii="Times New Roman" w:hAnsi="Times New Roman" w:cs="Times New Roman"/>
            <w:b/>
            <w:sz w:val="24"/>
            <w:szCs w:val="24"/>
          </w:rPr>
          <w:delText>Bojt</w:delText>
        </w:r>
      </w:del>
      <w:ins w:id="87" w:author="Biharkeresztesi Közös Önkormányzati Hivatal" w:date="2024-03-13T12:03:00Z">
        <w:r w:rsidR="00E375DA">
          <w:rPr>
            <w:rStyle w:val="Normal1"/>
            <w:rFonts w:ascii="Times New Roman" w:hAnsi="Times New Roman" w:cs="Times New Roman"/>
            <w:b/>
            <w:sz w:val="24"/>
            <w:szCs w:val="24"/>
          </w:rPr>
          <w:t>Ártánd</w:t>
        </w:r>
      </w:ins>
      <w:r w:rsidR="0014034F" w:rsidRPr="00F00442">
        <w:rPr>
          <w:rStyle w:val="Normal1"/>
          <w:rFonts w:ascii="Times New Roman" w:hAnsi="Times New Roman" w:cs="Times New Roman"/>
          <w:b/>
          <w:sz w:val="24"/>
          <w:szCs w:val="24"/>
        </w:rPr>
        <w:t>,</w:t>
      </w:r>
      <w:r w:rsidR="00857992" w:rsidRPr="00F00442">
        <w:rPr>
          <w:rStyle w:val="Normal1"/>
          <w:rFonts w:ascii="Times New Roman" w:hAnsi="Times New Roman" w:cs="Times New Roman"/>
          <w:b/>
          <w:sz w:val="24"/>
          <w:szCs w:val="24"/>
        </w:rPr>
        <w:t xml:space="preserve"> </w:t>
      </w:r>
      <w:ins w:id="88" w:author="Biharkeresztesi Közös Önkormányzati Hivatal" w:date="2024-03-13T12:03:00Z">
        <w:r w:rsidR="00E375DA">
          <w:rPr>
            <w:rStyle w:val="Normal1"/>
            <w:rFonts w:ascii="Times New Roman" w:hAnsi="Times New Roman" w:cs="Times New Roman"/>
            <w:b/>
            <w:sz w:val="24"/>
            <w:szCs w:val="24"/>
          </w:rPr>
          <w:t>Rákóczi</w:t>
        </w:r>
        <w:r w:rsidR="00E375DA" w:rsidRPr="00F00442">
          <w:rPr>
            <w:rStyle w:val="Normal1"/>
            <w:rFonts w:ascii="Times New Roman" w:hAnsi="Times New Roman" w:cs="Times New Roman"/>
            <w:b/>
            <w:sz w:val="24"/>
            <w:szCs w:val="24"/>
          </w:rPr>
          <w:t xml:space="preserve"> </w:t>
        </w:r>
      </w:ins>
      <w:del w:id="89" w:author="Biharkeresztesi Közös Önkormányzati Hivatal" w:date="2024-03-13T12:03:00Z">
        <w:r w:rsidR="009A1FEE" w:rsidRPr="00F00442" w:rsidDel="00E375DA">
          <w:rPr>
            <w:rStyle w:val="Normal1"/>
            <w:rFonts w:ascii="Times New Roman" w:hAnsi="Times New Roman" w:cs="Times New Roman"/>
            <w:b/>
            <w:sz w:val="24"/>
            <w:szCs w:val="24"/>
          </w:rPr>
          <w:delText xml:space="preserve">Ady E. </w:delText>
        </w:r>
      </w:del>
      <w:r w:rsidR="0014034F" w:rsidRPr="00F00442">
        <w:rPr>
          <w:rStyle w:val="Normal1"/>
          <w:rFonts w:ascii="Times New Roman" w:hAnsi="Times New Roman" w:cs="Times New Roman"/>
          <w:b/>
          <w:sz w:val="24"/>
          <w:szCs w:val="24"/>
        </w:rPr>
        <w:t xml:space="preserve">utca </w:t>
      </w:r>
      <w:ins w:id="90" w:author="Biharkeresztesi Közös Önkormányzati Hivatal" w:date="2024-03-13T12:03:00Z">
        <w:r w:rsidR="00E375DA">
          <w:rPr>
            <w:rStyle w:val="Normal1"/>
            <w:rFonts w:ascii="Times New Roman" w:hAnsi="Times New Roman" w:cs="Times New Roman"/>
            <w:b/>
            <w:sz w:val="24"/>
            <w:szCs w:val="24"/>
          </w:rPr>
          <w:t>28</w:t>
        </w:r>
      </w:ins>
      <w:del w:id="91" w:author="Biharkeresztesi Közös Önkormányzati Hivatal" w:date="2024-03-13T12:03:00Z">
        <w:r w:rsidR="009A1FEE" w:rsidRPr="00F00442" w:rsidDel="00E375DA">
          <w:rPr>
            <w:rStyle w:val="Normal1"/>
            <w:rFonts w:ascii="Times New Roman" w:hAnsi="Times New Roman" w:cs="Times New Roman"/>
            <w:b/>
            <w:sz w:val="24"/>
            <w:szCs w:val="24"/>
          </w:rPr>
          <w:delText>5</w:delText>
        </w:r>
      </w:del>
      <w:r w:rsidR="00E91381" w:rsidRPr="00F00442">
        <w:rPr>
          <w:rStyle w:val="Normal1"/>
          <w:rFonts w:ascii="Times New Roman" w:hAnsi="Times New Roman" w:cs="Times New Roman"/>
          <w:b/>
          <w:sz w:val="24"/>
          <w:szCs w:val="24"/>
        </w:rPr>
        <w:t>.</w:t>
      </w:r>
      <w:r w:rsidR="00857992">
        <w:rPr>
          <w:rStyle w:val="Normal1"/>
          <w:rFonts w:ascii="Times New Roman" w:hAnsi="Times New Roman" w:cs="Times New Roman"/>
          <w:b/>
          <w:sz w:val="24"/>
          <w:szCs w:val="24"/>
        </w:rPr>
        <w:t xml:space="preserve"> </w:t>
      </w:r>
    </w:p>
    <w:p w14:paraId="36862713" w14:textId="3D84BEE9" w:rsidR="00C57B7D" w:rsidRPr="005358BD" w:rsidRDefault="001F61E7">
      <w:pPr>
        <w:spacing w:line="240" w:lineRule="auto"/>
        <w:jc w:val="center"/>
        <w:rPr>
          <w:rFonts w:ascii="Times New Roman" w:hAnsi="Times New Roman" w:cs="Times New Roman"/>
          <w:b/>
          <w:bCs/>
          <w:sz w:val="24"/>
          <w:szCs w:val="24"/>
        </w:rPr>
      </w:pPr>
      <w:r w:rsidRPr="005358BD">
        <w:rPr>
          <w:rFonts w:ascii="Times New Roman" w:hAnsi="Times New Roman" w:cs="Times New Roman"/>
          <w:b/>
          <w:bCs/>
          <w:sz w:val="24"/>
          <w:szCs w:val="24"/>
        </w:rPr>
        <w:t>202</w:t>
      </w:r>
      <w:proofErr w:type="gramStart"/>
      <w:r w:rsidR="00C57B7D" w:rsidRPr="005358BD">
        <w:rPr>
          <w:rFonts w:ascii="Times New Roman" w:hAnsi="Times New Roman" w:cs="Times New Roman"/>
          <w:b/>
          <w:bCs/>
          <w:sz w:val="24"/>
          <w:szCs w:val="24"/>
        </w:rPr>
        <w:t>…….</w:t>
      </w:r>
      <w:proofErr w:type="gramEnd"/>
      <w:r w:rsidR="00C57B7D" w:rsidRPr="005358BD">
        <w:rPr>
          <w:rFonts w:ascii="Times New Roman" w:hAnsi="Times New Roman" w:cs="Times New Roman"/>
          <w:b/>
          <w:bCs/>
          <w:sz w:val="24"/>
          <w:szCs w:val="24"/>
        </w:rPr>
        <w:t xml:space="preserve">. évi </w:t>
      </w:r>
      <w:r w:rsidR="00C57B7D" w:rsidRPr="005358BD">
        <w:rPr>
          <w:rStyle w:val="Kiemels2"/>
          <w:rFonts w:ascii="Times New Roman" w:hAnsi="Times New Roman" w:cs="Times New Roman"/>
          <w:sz w:val="24"/>
          <w:szCs w:val="24"/>
        </w:rPr>
        <w:t>közbeszerzési terve</w:t>
      </w:r>
    </w:p>
    <w:tbl>
      <w:tblPr>
        <w:tblW w:w="1147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5"/>
        <w:gridCol w:w="1984"/>
        <w:gridCol w:w="1984"/>
        <w:gridCol w:w="1701"/>
        <w:gridCol w:w="1559"/>
        <w:gridCol w:w="1560"/>
        <w:gridCol w:w="1984"/>
      </w:tblGrid>
      <w:tr w:rsidR="007A1DA8" w:rsidRPr="005358BD" w14:paraId="01CBBE7B" w14:textId="77777777" w:rsidTr="005358BD">
        <w:trPr>
          <w:jc w:val="center"/>
        </w:trPr>
        <w:tc>
          <w:tcPr>
            <w:tcW w:w="705" w:type="dxa"/>
            <w:shd w:val="clear" w:color="auto" w:fill="auto"/>
          </w:tcPr>
          <w:p w14:paraId="1841EAC2" w14:textId="77777777" w:rsidR="007A1DA8" w:rsidRPr="005358BD" w:rsidRDefault="007A1DA8" w:rsidP="006B3DCB">
            <w:pPr>
              <w:spacing w:line="240" w:lineRule="auto"/>
              <w:jc w:val="center"/>
              <w:rPr>
                <w:rFonts w:ascii="Times New Roman" w:hAnsi="Times New Roman"/>
                <w:b/>
                <w:sz w:val="24"/>
                <w:szCs w:val="24"/>
              </w:rPr>
            </w:pPr>
            <w:r w:rsidRPr="005358BD">
              <w:rPr>
                <w:rFonts w:ascii="Times New Roman" w:hAnsi="Times New Roman"/>
                <w:b/>
                <w:sz w:val="24"/>
                <w:szCs w:val="24"/>
              </w:rPr>
              <w:t>Ssz.</w:t>
            </w:r>
          </w:p>
        </w:tc>
        <w:tc>
          <w:tcPr>
            <w:tcW w:w="1984" w:type="dxa"/>
            <w:shd w:val="clear" w:color="auto" w:fill="auto"/>
          </w:tcPr>
          <w:p w14:paraId="33D7D717" w14:textId="77777777" w:rsidR="007A1DA8" w:rsidRPr="005358BD" w:rsidRDefault="007A1DA8" w:rsidP="006B3DCB">
            <w:pPr>
              <w:spacing w:line="240" w:lineRule="auto"/>
              <w:jc w:val="center"/>
              <w:rPr>
                <w:rFonts w:ascii="Times New Roman" w:hAnsi="Times New Roman"/>
                <w:b/>
                <w:sz w:val="24"/>
                <w:szCs w:val="24"/>
              </w:rPr>
            </w:pPr>
            <w:r w:rsidRPr="005358BD">
              <w:rPr>
                <w:rFonts w:ascii="Times New Roman" w:hAnsi="Times New Roman"/>
                <w:b/>
                <w:sz w:val="24"/>
                <w:szCs w:val="24"/>
              </w:rPr>
              <w:t>Közbeszerzés tárgya</w:t>
            </w:r>
          </w:p>
        </w:tc>
        <w:tc>
          <w:tcPr>
            <w:tcW w:w="1984" w:type="dxa"/>
            <w:shd w:val="clear" w:color="auto" w:fill="auto"/>
          </w:tcPr>
          <w:p w14:paraId="7A63532F" w14:textId="77777777" w:rsidR="007A1DA8" w:rsidRPr="005358BD" w:rsidRDefault="007A1DA8" w:rsidP="006B3DCB">
            <w:pPr>
              <w:spacing w:line="240" w:lineRule="auto"/>
              <w:jc w:val="center"/>
              <w:rPr>
                <w:rFonts w:ascii="Times New Roman" w:hAnsi="Times New Roman"/>
                <w:b/>
                <w:sz w:val="24"/>
                <w:szCs w:val="24"/>
              </w:rPr>
            </w:pPr>
            <w:r w:rsidRPr="005358BD">
              <w:rPr>
                <w:rFonts w:ascii="Times New Roman" w:hAnsi="Times New Roman"/>
                <w:b/>
                <w:sz w:val="24"/>
                <w:szCs w:val="24"/>
              </w:rPr>
              <w:t>Közbeszerzés tervezett mennyisége</w:t>
            </w:r>
          </w:p>
        </w:tc>
        <w:tc>
          <w:tcPr>
            <w:tcW w:w="1701" w:type="dxa"/>
            <w:shd w:val="clear" w:color="auto" w:fill="auto"/>
          </w:tcPr>
          <w:p w14:paraId="4F7B3D5E" w14:textId="77777777" w:rsidR="007A1DA8" w:rsidRPr="005358BD" w:rsidRDefault="007A1DA8" w:rsidP="006B3DCB">
            <w:pPr>
              <w:spacing w:line="240" w:lineRule="auto"/>
              <w:jc w:val="center"/>
              <w:rPr>
                <w:rFonts w:ascii="Times New Roman" w:hAnsi="Times New Roman"/>
                <w:b/>
                <w:sz w:val="24"/>
                <w:szCs w:val="24"/>
              </w:rPr>
            </w:pPr>
            <w:r w:rsidRPr="005358BD">
              <w:rPr>
                <w:rFonts w:ascii="Times New Roman" w:hAnsi="Times New Roman"/>
                <w:b/>
                <w:sz w:val="24"/>
                <w:szCs w:val="24"/>
              </w:rPr>
              <w:t xml:space="preserve">Irányadó eljárásrend </w:t>
            </w:r>
          </w:p>
        </w:tc>
        <w:tc>
          <w:tcPr>
            <w:tcW w:w="1559" w:type="dxa"/>
            <w:shd w:val="clear" w:color="auto" w:fill="auto"/>
          </w:tcPr>
          <w:p w14:paraId="45EE0C66" w14:textId="77777777" w:rsidR="007A1DA8" w:rsidRPr="005358BD" w:rsidRDefault="007A1DA8" w:rsidP="006B3DCB">
            <w:pPr>
              <w:spacing w:line="240" w:lineRule="auto"/>
              <w:jc w:val="center"/>
              <w:rPr>
                <w:rFonts w:ascii="Times New Roman" w:hAnsi="Times New Roman"/>
                <w:b/>
                <w:sz w:val="24"/>
                <w:szCs w:val="24"/>
              </w:rPr>
            </w:pPr>
            <w:r w:rsidRPr="005358BD">
              <w:rPr>
                <w:rFonts w:ascii="Times New Roman" w:hAnsi="Times New Roman"/>
                <w:b/>
                <w:sz w:val="24"/>
                <w:szCs w:val="24"/>
              </w:rPr>
              <w:t>Tervezett eljárás fajtája</w:t>
            </w:r>
          </w:p>
        </w:tc>
        <w:tc>
          <w:tcPr>
            <w:tcW w:w="1560" w:type="dxa"/>
            <w:shd w:val="clear" w:color="auto" w:fill="auto"/>
          </w:tcPr>
          <w:p w14:paraId="585E894F" w14:textId="77777777" w:rsidR="007A1DA8" w:rsidRPr="005358BD" w:rsidRDefault="007A1DA8" w:rsidP="006B3DCB">
            <w:pPr>
              <w:spacing w:line="240" w:lineRule="auto"/>
              <w:jc w:val="center"/>
              <w:rPr>
                <w:rFonts w:ascii="Times New Roman" w:hAnsi="Times New Roman"/>
                <w:b/>
                <w:sz w:val="24"/>
                <w:szCs w:val="24"/>
              </w:rPr>
            </w:pPr>
            <w:r w:rsidRPr="005358BD">
              <w:rPr>
                <w:rFonts w:ascii="Times New Roman" w:hAnsi="Times New Roman"/>
                <w:b/>
                <w:sz w:val="24"/>
                <w:szCs w:val="24"/>
              </w:rPr>
              <w:t xml:space="preserve">Az </w:t>
            </w:r>
            <w:proofErr w:type="spellStart"/>
            <w:r w:rsidRPr="005358BD">
              <w:rPr>
                <w:rFonts w:ascii="Times New Roman" w:hAnsi="Times New Roman"/>
                <w:b/>
                <w:sz w:val="24"/>
                <w:szCs w:val="24"/>
              </w:rPr>
              <w:t>elj</w:t>
            </w:r>
            <w:proofErr w:type="spellEnd"/>
            <w:r w:rsidRPr="005358BD">
              <w:rPr>
                <w:rFonts w:ascii="Times New Roman" w:hAnsi="Times New Roman"/>
                <w:b/>
                <w:sz w:val="24"/>
                <w:szCs w:val="24"/>
              </w:rPr>
              <w:t>. megindításának tervezett időpontja</w:t>
            </w:r>
          </w:p>
        </w:tc>
        <w:tc>
          <w:tcPr>
            <w:tcW w:w="1984" w:type="dxa"/>
            <w:shd w:val="clear" w:color="auto" w:fill="auto"/>
          </w:tcPr>
          <w:p w14:paraId="3DC676E3" w14:textId="77777777" w:rsidR="007A1DA8" w:rsidRPr="005358BD" w:rsidRDefault="007A1DA8" w:rsidP="006B3DCB">
            <w:pPr>
              <w:spacing w:line="240" w:lineRule="auto"/>
              <w:jc w:val="center"/>
              <w:rPr>
                <w:rFonts w:ascii="Times New Roman" w:hAnsi="Times New Roman"/>
                <w:b/>
                <w:sz w:val="24"/>
                <w:szCs w:val="24"/>
              </w:rPr>
            </w:pPr>
            <w:r w:rsidRPr="005358BD">
              <w:rPr>
                <w:rFonts w:ascii="Times New Roman" w:hAnsi="Times New Roman"/>
                <w:b/>
                <w:sz w:val="24"/>
                <w:szCs w:val="24"/>
              </w:rPr>
              <w:t>Szerződés teljesítésének várható időpontja</w:t>
            </w:r>
          </w:p>
        </w:tc>
      </w:tr>
      <w:tr w:rsidR="007A1DA8" w:rsidRPr="005358BD" w14:paraId="144EF9E6" w14:textId="77777777" w:rsidTr="005358BD">
        <w:trPr>
          <w:trHeight w:val="2706"/>
          <w:jc w:val="center"/>
        </w:trPr>
        <w:tc>
          <w:tcPr>
            <w:tcW w:w="705" w:type="dxa"/>
            <w:shd w:val="clear" w:color="auto" w:fill="auto"/>
          </w:tcPr>
          <w:p w14:paraId="00572A43" w14:textId="77777777" w:rsidR="007A1DA8" w:rsidRPr="005358BD" w:rsidRDefault="007A1DA8" w:rsidP="006B3DCB">
            <w:pPr>
              <w:spacing w:line="240" w:lineRule="auto"/>
              <w:rPr>
                <w:rFonts w:ascii="Times New Roman" w:hAnsi="Times New Roman"/>
                <w:sz w:val="24"/>
                <w:szCs w:val="24"/>
              </w:rPr>
            </w:pPr>
            <w:r w:rsidRPr="005358BD">
              <w:rPr>
                <w:rFonts w:ascii="Times New Roman" w:hAnsi="Times New Roman"/>
                <w:sz w:val="24"/>
                <w:szCs w:val="24"/>
              </w:rPr>
              <w:t>1.</w:t>
            </w:r>
          </w:p>
        </w:tc>
        <w:tc>
          <w:tcPr>
            <w:tcW w:w="1984" w:type="dxa"/>
            <w:shd w:val="clear" w:color="auto" w:fill="auto"/>
          </w:tcPr>
          <w:p w14:paraId="2AFCFAF3" w14:textId="3D0E3686" w:rsidR="007A1DA8" w:rsidRPr="005358BD" w:rsidRDefault="007A1DA8" w:rsidP="00B628F1">
            <w:pPr>
              <w:spacing w:line="240" w:lineRule="auto"/>
              <w:rPr>
                <w:rFonts w:ascii="Times New Roman" w:hAnsi="Times New Roman"/>
                <w:sz w:val="24"/>
                <w:szCs w:val="24"/>
              </w:rPr>
            </w:pPr>
          </w:p>
        </w:tc>
        <w:tc>
          <w:tcPr>
            <w:tcW w:w="1984" w:type="dxa"/>
            <w:shd w:val="clear" w:color="auto" w:fill="auto"/>
          </w:tcPr>
          <w:p w14:paraId="46340600" w14:textId="654E7F54" w:rsidR="007A1DA8" w:rsidRPr="005358BD" w:rsidRDefault="007A1DA8" w:rsidP="006B3DCB">
            <w:pPr>
              <w:spacing w:line="240" w:lineRule="auto"/>
              <w:rPr>
                <w:rFonts w:ascii="Times New Roman" w:hAnsi="Times New Roman"/>
                <w:sz w:val="24"/>
                <w:szCs w:val="24"/>
              </w:rPr>
            </w:pPr>
          </w:p>
        </w:tc>
        <w:tc>
          <w:tcPr>
            <w:tcW w:w="1701" w:type="dxa"/>
            <w:shd w:val="clear" w:color="auto" w:fill="auto"/>
          </w:tcPr>
          <w:p w14:paraId="54D713C0" w14:textId="7CE76F45" w:rsidR="007A1DA8" w:rsidRPr="005358BD" w:rsidRDefault="007A1DA8" w:rsidP="00B628F1">
            <w:pPr>
              <w:spacing w:line="240" w:lineRule="auto"/>
              <w:rPr>
                <w:rFonts w:ascii="Times New Roman" w:hAnsi="Times New Roman"/>
                <w:sz w:val="24"/>
                <w:szCs w:val="24"/>
              </w:rPr>
            </w:pPr>
          </w:p>
        </w:tc>
        <w:tc>
          <w:tcPr>
            <w:tcW w:w="1559" w:type="dxa"/>
            <w:shd w:val="clear" w:color="auto" w:fill="auto"/>
          </w:tcPr>
          <w:p w14:paraId="5A1DA037" w14:textId="19089D83" w:rsidR="007A1DA8" w:rsidRPr="005358BD" w:rsidRDefault="007A1DA8" w:rsidP="00B628F1">
            <w:pPr>
              <w:spacing w:line="240" w:lineRule="auto"/>
              <w:rPr>
                <w:rFonts w:ascii="Times New Roman" w:hAnsi="Times New Roman"/>
                <w:sz w:val="24"/>
                <w:szCs w:val="24"/>
              </w:rPr>
            </w:pPr>
          </w:p>
        </w:tc>
        <w:tc>
          <w:tcPr>
            <w:tcW w:w="1560" w:type="dxa"/>
            <w:shd w:val="clear" w:color="auto" w:fill="auto"/>
          </w:tcPr>
          <w:p w14:paraId="3D98344C" w14:textId="7A8F5F30" w:rsidR="007A1DA8" w:rsidRPr="005358BD" w:rsidRDefault="007A1DA8" w:rsidP="006B3DCB">
            <w:pPr>
              <w:spacing w:line="240" w:lineRule="auto"/>
              <w:rPr>
                <w:rFonts w:ascii="Times New Roman" w:hAnsi="Times New Roman"/>
                <w:sz w:val="24"/>
                <w:szCs w:val="24"/>
              </w:rPr>
            </w:pPr>
          </w:p>
        </w:tc>
        <w:tc>
          <w:tcPr>
            <w:tcW w:w="1984" w:type="dxa"/>
            <w:shd w:val="clear" w:color="auto" w:fill="auto"/>
          </w:tcPr>
          <w:p w14:paraId="131B2B0B" w14:textId="62A729A8" w:rsidR="007A1DA8" w:rsidRPr="005358BD" w:rsidRDefault="007A1DA8" w:rsidP="006B3DCB">
            <w:pPr>
              <w:spacing w:line="240" w:lineRule="auto"/>
              <w:rPr>
                <w:rFonts w:ascii="Times New Roman" w:hAnsi="Times New Roman"/>
                <w:sz w:val="24"/>
                <w:szCs w:val="24"/>
              </w:rPr>
            </w:pPr>
            <w:r w:rsidRPr="005358BD">
              <w:rPr>
                <w:rFonts w:ascii="Times New Roman" w:hAnsi="Times New Roman"/>
                <w:sz w:val="24"/>
                <w:szCs w:val="24"/>
              </w:rPr>
              <w:t xml:space="preserve"> </w:t>
            </w:r>
          </w:p>
        </w:tc>
      </w:tr>
    </w:tbl>
    <w:p w14:paraId="34EDFEE0" w14:textId="2D356FE5" w:rsidR="00C57B7D" w:rsidRPr="005358BD" w:rsidRDefault="00C57B7D" w:rsidP="002428CF">
      <w:pPr>
        <w:spacing w:line="240" w:lineRule="auto"/>
        <w:rPr>
          <w:rFonts w:ascii="Times New Roman" w:hAnsi="Times New Roman" w:cs="Times New Roman"/>
          <w:sz w:val="24"/>
          <w:szCs w:val="24"/>
        </w:rPr>
      </w:pPr>
    </w:p>
    <w:p w14:paraId="50DEA109" w14:textId="050CD479" w:rsidR="00C57B7D" w:rsidRPr="005358BD" w:rsidRDefault="00C57B7D" w:rsidP="000B6272">
      <w:pPr>
        <w:spacing w:line="240" w:lineRule="auto"/>
        <w:rPr>
          <w:rFonts w:ascii="Times New Roman" w:hAnsi="Times New Roman" w:cs="Times New Roman"/>
          <w:sz w:val="24"/>
          <w:szCs w:val="24"/>
        </w:rPr>
      </w:pPr>
      <w:del w:id="92" w:author="Biharkeresztesi Közös Önkormányzati Hivatal" w:date="2024-03-12T20:04:00Z">
        <w:r w:rsidRPr="005358BD" w:rsidDel="0020015F">
          <w:rPr>
            <w:rFonts w:ascii="Times New Roman" w:hAnsi="Times New Roman" w:cs="Times New Roman"/>
            <w:sz w:val="24"/>
            <w:szCs w:val="24"/>
          </w:rPr>
          <w:delText xml:space="preserve">………., </w:delText>
        </w:r>
      </w:del>
      <w:ins w:id="93" w:author="Biharkeresztesi Közös Önkormányzati Hivatal" w:date="2024-03-13T12:03:00Z">
        <w:r w:rsidR="00E375DA">
          <w:rPr>
            <w:rFonts w:ascii="Times New Roman" w:hAnsi="Times New Roman" w:cs="Times New Roman"/>
            <w:sz w:val="24"/>
            <w:szCs w:val="24"/>
          </w:rPr>
          <w:t>Ártánd</w:t>
        </w:r>
      </w:ins>
      <w:ins w:id="94" w:author="Biharkeresztesi Közös Önkormányzati Hivatal" w:date="2024-03-12T20:04:00Z">
        <w:r w:rsidR="0020015F" w:rsidRPr="005358BD">
          <w:rPr>
            <w:rFonts w:ascii="Times New Roman" w:hAnsi="Times New Roman" w:cs="Times New Roman"/>
            <w:sz w:val="24"/>
            <w:szCs w:val="24"/>
          </w:rPr>
          <w:t xml:space="preserve">, </w:t>
        </w:r>
      </w:ins>
      <w:r w:rsidR="001F61E7" w:rsidRPr="005358BD">
        <w:rPr>
          <w:rFonts w:ascii="Times New Roman" w:hAnsi="Times New Roman" w:cs="Times New Roman"/>
          <w:sz w:val="24"/>
          <w:szCs w:val="24"/>
        </w:rPr>
        <w:t>202</w:t>
      </w:r>
      <w:ins w:id="95" w:author="Biharkeresztesi Közös Önkormányzati Hivatal" w:date="2024-03-12T20:04:00Z">
        <w:r w:rsidR="0020015F">
          <w:rPr>
            <w:rFonts w:ascii="Times New Roman" w:hAnsi="Times New Roman" w:cs="Times New Roman"/>
            <w:sz w:val="24"/>
            <w:szCs w:val="24"/>
          </w:rPr>
          <w:t>4</w:t>
        </w:r>
      </w:ins>
      <w:del w:id="96" w:author="Biharkeresztesi Közös Önkormányzati Hivatal" w:date="2024-03-12T20:04:00Z">
        <w:r w:rsidR="00666558" w:rsidRPr="005358BD" w:rsidDel="0020015F">
          <w:rPr>
            <w:rFonts w:ascii="Times New Roman" w:hAnsi="Times New Roman" w:cs="Times New Roman"/>
            <w:sz w:val="24"/>
            <w:szCs w:val="24"/>
          </w:rPr>
          <w:delText>2</w:delText>
        </w:r>
      </w:del>
      <w:r w:rsidRPr="005358BD">
        <w:rPr>
          <w:rFonts w:ascii="Times New Roman" w:hAnsi="Times New Roman" w:cs="Times New Roman"/>
          <w:sz w:val="24"/>
          <w:szCs w:val="24"/>
        </w:rPr>
        <w:t>…</w:t>
      </w:r>
      <w:proofErr w:type="gramStart"/>
      <w:r w:rsidRPr="005358BD">
        <w:rPr>
          <w:rFonts w:ascii="Times New Roman" w:hAnsi="Times New Roman" w:cs="Times New Roman"/>
          <w:sz w:val="24"/>
          <w:szCs w:val="24"/>
        </w:rPr>
        <w:t>…….</w:t>
      </w:r>
      <w:proofErr w:type="gramEnd"/>
      <w:r w:rsidRPr="005358BD">
        <w:rPr>
          <w:rFonts w:ascii="Times New Roman" w:hAnsi="Times New Roman" w:cs="Times New Roman"/>
          <w:sz w:val="24"/>
          <w:szCs w:val="24"/>
        </w:rPr>
        <w:t xml:space="preserve">. </w:t>
      </w:r>
      <w:r w:rsidR="00F94002" w:rsidRPr="005358BD">
        <w:rPr>
          <w:rFonts w:ascii="Times New Roman" w:hAnsi="Times New Roman" w:cs="Times New Roman"/>
          <w:sz w:val="24"/>
          <w:szCs w:val="24"/>
        </w:rPr>
        <w:t>……………………</w:t>
      </w:r>
      <w:r w:rsidRPr="005358BD">
        <w:rPr>
          <w:rFonts w:ascii="Times New Roman" w:hAnsi="Times New Roman" w:cs="Times New Roman"/>
          <w:sz w:val="24"/>
          <w:szCs w:val="24"/>
        </w:rPr>
        <w:t>…..</w:t>
      </w:r>
    </w:p>
    <w:p w14:paraId="07D4BDE6" w14:textId="4CE8903E" w:rsidR="00C57B7D" w:rsidRPr="005358BD" w:rsidRDefault="000B6272" w:rsidP="000B6272">
      <w:pPr>
        <w:tabs>
          <w:tab w:val="center" w:pos="10773"/>
        </w:tabs>
        <w:spacing w:line="240" w:lineRule="auto"/>
        <w:jc w:val="center"/>
        <w:rPr>
          <w:rFonts w:ascii="Times New Roman" w:hAnsi="Times New Roman" w:cs="Times New Roman"/>
          <w:sz w:val="24"/>
          <w:szCs w:val="24"/>
        </w:rPr>
      </w:pPr>
      <w:r w:rsidRPr="005358BD">
        <w:rPr>
          <w:rFonts w:ascii="Times New Roman" w:hAnsi="Times New Roman" w:cs="Times New Roman"/>
          <w:sz w:val="24"/>
          <w:szCs w:val="24"/>
        </w:rPr>
        <w:t xml:space="preserve">                                                                                                                                                                                          </w:t>
      </w:r>
      <w:r w:rsidR="00C57B7D" w:rsidRPr="005358BD">
        <w:rPr>
          <w:rFonts w:ascii="Times New Roman" w:hAnsi="Times New Roman" w:cs="Times New Roman"/>
          <w:sz w:val="24"/>
          <w:szCs w:val="24"/>
        </w:rPr>
        <w:t>…………………</w:t>
      </w:r>
    </w:p>
    <w:p w14:paraId="04CF4135" w14:textId="57005101" w:rsidR="001E4199" w:rsidRDefault="00E375DA">
      <w:pPr>
        <w:tabs>
          <w:tab w:val="center" w:pos="10773"/>
        </w:tabs>
        <w:spacing w:line="240" w:lineRule="auto"/>
        <w:jc w:val="center"/>
        <w:rPr>
          <w:rFonts w:ascii="Times New Roman" w:hAnsi="Times New Roman" w:cs="Times New Roman"/>
          <w:sz w:val="24"/>
          <w:szCs w:val="24"/>
        </w:rPr>
        <w:pPrChange w:id="97" w:author="Biharkeresztesi Közös Önkormányzati Hivatal" w:date="2024-03-13T12:04:00Z">
          <w:pPr>
            <w:tabs>
              <w:tab w:val="center" w:pos="10773"/>
            </w:tabs>
            <w:spacing w:line="240" w:lineRule="auto"/>
            <w:jc w:val="right"/>
          </w:pPr>
        </w:pPrChange>
      </w:pPr>
      <w:ins w:id="98" w:author="Biharkeresztesi Közös Önkormányzati Hivatal" w:date="2024-03-13T12:04:00Z">
        <w:r>
          <w:rPr>
            <w:rFonts w:ascii="Times New Roman" w:hAnsi="Times New Roman" w:cs="Times New Roman"/>
            <w:sz w:val="24"/>
            <w:szCs w:val="24"/>
          </w:rPr>
          <w:tab/>
          <w:t xml:space="preserve">                                       </w:t>
        </w:r>
      </w:ins>
      <w:del w:id="99" w:author="Biharkeresztesi Közös Önkormányzati Hivatal" w:date="2024-03-13T12:03:00Z">
        <w:r w:rsidR="001E4199" w:rsidRPr="00F00442" w:rsidDel="00E375DA">
          <w:rPr>
            <w:rFonts w:ascii="Times New Roman" w:hAnsi="Times New Roman" w:cs="Times New Roman"/>
            <w:sz w:val="24"/>
            <w:szCs w:val="24"/>
          </w:rPr>
          <w:delText>Bereginé Szegedi Hajnalka</w:delText>
        </w:r>
        <w:r w:rsidR="001E4199" w:rsidRPr="001E4199" w:rsidDel="00E375DA">
          <w:rPr>
            <w:rFonts w:ascii="Times New Roman" w:hAnsi="Times New Roman" w:cs="Times New Roman"/>
            <w:sz w:val="24"/>
            <w:szCs w:val="24"/>
          </w:rPr>
          <w:delText xml:space="preserve"> </w:delText>
        </w:r>
      </w:del>
      <w:ins w:id="100" w:author="Biharkeresztesi Közös Önkormányzati Hivatal" w:date="2024-03-13T12:03:00Z">
        <w:r>
          <w:rPr>
            <w:rFonts w:ascii="Times New Roman" w:hAnsi="Times New Roman" w:cs="Times New Roman"/>
            <w:sz w:val="24"/>
            <w:szCs w:val="24"/>
          </w:rPr>
          <w:t>Ben</w:t>
        </w:r>
      </w:ins>
      <w:ins w:id="101" w:author="Biharkeresztesi Közös Önkormányzati Hivatal" w:date="2024-03-13T12:04:00Z">
        <w:r>
          <w:rPr>
            <w:rFonts w:ascii="Times New Roman" w:hAnsi="Times New Roman" w:cs="Times New Roman"/>
            <w:sz w:val="24"/>
            <w:szCs w:val="24"/>
          </w:rPr>
          <w:t>kő Sándor</w:t>
        </w:r>
      </w:ins>
    </w:p>
    <w:p w14:paraId="60B09394" w14:textId="63545953" w:rsidR="00146460" w:rsidRPr="005358BD" w:rsidRDefault="001E4199" w:rsidP="001E4199">
      <w:pPr>
        <w:tabs>
          <w:tab w:val="center" w:pos="10773"/>
        </w:tabs>
        <w:spacing w:line="240" w:lineRule="auto"/>
        <w:jc w:val="center"/>
        <w:rPr>
          <w:rStyle w:val="Normal1"/>
          <w:rFonts w:ascii="Times New Roman" w:hAnsi="Times New Roman" w:cs="Times New Roman"/>
          <w:sz w:val="24"/>
          <w:szCs w:val="24"/>
        </w:rPr>
      </w:pPr>
      <w:r>
        <w:rPr>
          <w:rFonts w:ascii="Times New Roman" w:hAnsi="Times New Roman" w:cs="Times New Roman"/>
          <w:sz w:val="24"/>
          <w:szCs w:val="24"/>
        </w:rPr>
        <w:t xml:space="preserve">                                                                                                                                                                                              </w:t>
      </w:r>
      <w:r w:rsidR="003B3FFE" w:rsidRPr="005358BD">
        <w:rPr>
          <w:rFonts w:ascii="Times New Roman" w:hAnsi="Times New Roman" w:cs="Times New Roman"/>
          <w:sz w:val="24"/>
          <w:szCs w:val="24"/>
        </w:rPr>
        <w:t>P</w:t>
      </w:r>
      <w:r w:rsidR="00C57B7D" w:rsidRPr="005358BD">
        <w:rPr>
          <w:rFonts w:ascii="Times New Roman" w:hAnsi="Times New Roman" w:cs="Times New Roman"/>
          <w:sz w:val="24"/>
          <w:szCs w:val="24"/>
        </w:rPr>
        <w:t>olgármester</w:t>
      </w:r>
    </w:p>
    <w:p w14:paraId="261D0F56" w14:textId="77777777" w:rsidR="00146460" w:rsidRPr="005358BD" w:rsidRDefault="00146460" w:rsidP="002428CF">
      <w:pPr>
        <w:spacing w:line="240" w:lineRule="auto"/>
        <w:jc w:val="right"/>
        <w:rPr>
          <w:rStyle w:val="Normal1"/>
          <w:rFonts w:ascii="Times New Roman" w:hAnsi="Times New Roman" w:cs="Times New Roman"/>
          <w:b/>
          <w:sz w:val="24"/>
          <w:szCs w:val="24"/>
        </w:rPr>
        <w:sectPr w:rsidR="00146460" w:rsidRPr="005358BD" w:rsidSect="00757EBC">
          <w:pgSz w:w="16838" w:h="11906" w:orient="landscape"/>
          <w:pgMar w:top="1418" w:right="1418" w:bottom="1418" w:left="1418" w:header="709" w:footer="709" w:gutter="0"/>
          <w:pgNumType w:start="1"/>
          <w:cols w:space="708"/>
          <w:docGrid w:linePitch="360"/>
        </w:sectPr>
      </w:pPr>
    </w:p>
    <w:p w14:paraId="35579ABE" w14:textId="494CE5EA" w:rsidR="00BA1562" w:rsidRPr="005358BD" w:rsidRDefault="00BA1562" w:rsidP="002428CF">
      <w:pPr>
        <w:spacing w:line="240" w:lineRule="auto"/>
        <w:jc w:val="right"/>
        <w:rPr>
          <w:rStyle w:val="Normal1"/>
          <w:rFonts w:ascii="Times New Roman" w:hAnsi="Times New Roman" w:cs="Times New Roman"/>
          <w:b/>
          <w:sz w:val="24"/>
          <w:szCs w:val="24"/>
        </w:rPr>
      </w:pPr>
      <w:r w:rsidRPr="005358BD">
        <w:rPr>
          <w:rStyle w:val="Normal1"/>
          <w:rFonts w:ascii="Times New Roman" w:hAnsi="Times New Roman" w:cs="Times New Roman"/>
          <w:b/>
          <w:sz w:val="24"/>
          <w:szCs w:val="24"/>
        </w:rPr>
        <w:lastRenderedPageBreak/>
        <w:t>2</w:t>
      </w:r>
      <w:r w:rsidR="0054559C" w:rsidRPr="005358BD">
        <w:rPr>
          <w:rStyle w:val="Normal1"/>
          <w:rFonts w:ascii="Times New Roman" w:hAnsi="Times New Roman" w:cs="Times New Roman"/>
          <w:b/>
          <w:sz w:val="24"/>
          <w:szCs w:val="24"/>
        </w:rPr>
        <w:t>/a</w:t>
      </w:r>
      <w:r w:rsidRPr="005358BD">
        <w:rPr>
          <w:rStyle w:val="Normal1"/>
          <w:rFonts w:ascii="Times New Roman" w:hAnsi="Times New Roman" w:cs="Times New Roman"/>
          <w:b/>
          <w:sz w:val="24"/>
          <w:szCs w:val="24"/>
        </w:rPr>
        <w:t>.sz. melléklet</w:t>
      </w:r>
    </w:p>
    <w:tbl>
      <w:tblPr>
        <w:tblW w:w="9229" w:type="dxa"/>
        <w:tblInd w:w="55" w:type="dxa"/>
        <w:tblCellMar>
          <w:left w:w="70" w:type="dxa"/>
          <w:right w:w="70" w:type="dxa"/>
        </w:tblCellMar>
        <w:tblLook w:val="04A0" w:firstRow="1" w:lastRow="0" w:firstColumn="1" w:lastColumn="0" w:noHBand="0" w:noVBand="1"/>
      </w:tblPr>
      <w:tblGrid>
        <w:gridCol w:w="3843"/>
        <w:gridCol w:w="1701"/>
        <w:gridCol w:w="2340"/>
        <w:gridCol w:w="1345"/>
      </w:tblGrid>
      <w:tr w:rsidR="00CA4321" w:rsidRPr="005358BD" w14:paraId="0CEE2575" w14:textId="77777777" w:rsidTr="005F4478">
        <w:trPr>
          <w:trHeight w:val="405"/>
        </w:trPr>
        <w:tc>
          <w:tcPr>
            <w:tcW w:w="9229" w:type="dxa"/>
            <w:gridSpan w:val="4"/>
            <w:tcBorders>
              <w:left w:val="single" w:sz="4" w:space="0" w:color="auto"/>
              <w:bottom w:val="nil"/>
            </w:tcBorders>
            <w:shd w:val="clear" w:color="auto" w:fill="auto"/>
            <w:noWrap/>
            <w:vAlign w:val="bottom"/>
            <w:hideMark/>
          </w:tcPr>
          <w:p w14:paraId="7CD83174" w14:textId="77777777" w:rsidR="00CA4321" w:rsidRPr="005358BD" w:rsidRDefault="00CA4321" w:rsidP="005F4478">
            <w:pPr>
              <w:spacing w:after="0" w:line="240" w:lineRule="auto"/>
              <w:jc w:val="center"/>
              <w:rPr>
                <w:rFonts w:ascii="Times New Roman" w:hAnsi="Times New Roman"/>
                <w:b/>
                <w:bCs/>
                <w:color w:val="000000"/>
                <w:sz w:val="24"/>
                <w:szCs w:val="24"/>
              </w:rPr>
            </w:pPr>
            <w:r w:rsidRPr="005358BD">
              <w:rPr>
                <w:rFonts w:ascii="Times New Roman" w:hAnsi="Times New Roman"/>
                <w:b/>
                <w:bCs/>
                <w:color w:val="000000"/>
                <w:sz w:val="24"/>
                <w:szCs w:val="24"/>
              </w:rPr>
              <w:t>2015. évi CXLIII. törvény szerinti értékhatárok</w:t>
            </w:r>
          </w:p>
        </w:tc>
      </w:tr>
      <w:tr w:rsidR="00CA4321" w:rsidRPr="005358BD" w14:paraId="0427F746" w14:textId="77777777" w:rsidTr="005F4478">
        <w:trPr>
          <w:trHeight w:val="315"/>
        </w:trPr>
        <w:tc>
          <w:tcPr>
            <w:tcW w:w="9229" w:type="dxa"/>
            <w:gridSpan w:val="4"/>
            <w:tcBorders>
              <w:top w:val="nil"/>
              <w:left w:val="single" w:sz="4" w:space="0" w:color="auto"/>
              <w:bottom w:val="nil"/>
            </w:tcBorders>
            <w:shd w:val="clear" w:color="auto" w:fill="auto"/>
            <w:noWrap/>
            <w:vAlign w:val="bottom"/>
            <w:hideMark/>
          </w:tcPr>
          <w:p w14:paraId="271FA5CA" w14:textId="6EF79D9B" w:rsidR="00CA4321" w:rsidRPr="005358BD" w:rsidRDefault="001F61E7" w:rsidP="001F61E7">
            <w:pPr>
              <w:spacing w:after="0" w:line="240" w:lineRule="auto"/>
              <w:jc w:val="center"/>
              <w:rPr>
                <w:rFonts w:ascii="Times New Roman" w:hAnsi="Times New Roman"/>
                <w:b/>
                <w:color w:val="000000"/>
                <w:sz w:val="24"/>
                <w:szCs w:val="24"/>
              </w:rPr>
            </w:pPr>
            <w:r w:rsidRPr="005358BD">
              <w:rPr>
                <w:rFonts w:ascii="Times New Roman" w:hAnsi="Times New Roman"/>
                <w:b/>
                <w:color w:val="000000"/>
                <w:sz w:val="24"/>
                <w:szCs w:val="24"/>
              </w:rPr>
              <w:t>202</w:t>
            </w:r>
            <w:ins w:id="102" w:author="Biharkeresztesi Közös Önkormányzati Hivatal" w:date="2024-03-12T22:47:00Z">
              <w:r w:rsidR="0031377C">
                <w:rPr>
                  <w:rFonts w:ascii="Times New Roman" w:hAnsi="Times New Roman"/>
                  <w:b/>
                  <w:color w:val="000000"/>
                  <w:sz w:val="24"/>
                  <w:szCs w:val="24"/>
                </w:rPr>
                <w:t>4</w:t>
              </w:r>
            </w:ins>
            <w:ins w:id="103" w:author="user" w:date="2023-09-11T13:51:00Z">
              <w:del w:id="104" w:author="Biharkeresztesi Közös Önkormányzati Hivatal" w:date="2024-03-12T22:47:00Z">
                <w:r w:rsidR="0037114C" w:rsidDel="0031377C">
                  <w:rPr>
                    <w:rFonts w:ascii="Times New Roman" w:hAnsi="Times New Roman"/>
                    <w:b/>
                    <w:color w:val="000000"/>
                    <w:sz w:val="24"/>
                    <w:szCs w:val="24"/>
                  </w:rPr>
                  <w:delText>3</w:delText>
                </w:r>
              </w:del>
            </w:ins>
            <w:del w:id="105" w:author="user" w:date="2023-09-11T13:51:00Z">
              <w:r w:rsidR="00967685" w:rsidRPr="005358BD" w:rsidDel="0037114C">
                <w:rPr>
                  <w:rFonts w:ascii="Times New Roman" w:hAnsi="Times New Roman"/>
                  <w:b/>
                  <w:color w:val="000000"/>
                  <w:sz w:val="24"/>
                  <w:szCs w:val="24"/>
                </w:rPr>
                <w:delText>2</w:delText>
              </w:r>
            </w:del>
            <w:r w:rsidR="00CA4321" w:rsidRPr="005358BD">
              <w:rPr>
                <w:rFonts w:ascii="Times New Roman" w:hAnsi="Times New Roman"/>
                <w:b/>
                <w:color w:val="000000"/>
                <w:sz w:val="24"/>
                <w:szCs w:val="24"/>
              </w:rPr>
              <w:t>. évre</w:t>
            </w:r>
          </w:p>
        </w:tc>
      </w:tr>
      <w:tr w:rsidR="00CA4321" w:rsidRPr="005358BD" w14:paraId="7332A109" w14:textId="77777777" w:rsidTr="005F4478">
        <w:trPr>
          <w:trHeight w:val="315"/>
        </w:trPr>
        <w:tc>
          <w:tcPr>
            <w:tcW w:w="9229" w:type="dxa"/>
            <w:gridSpan w:val="4"/>
            <w:tcBorders>
              <w:top w:val="nil"/>
              <w:left w:val="single" w:sz="4" w:space="0" w:color="auto"/>
              <w:bottom w:val="single" w:sz="4" w:space="0" w:color="auto"/>
            </w:tcBorders>
            <w:shd w:val="clear" w:color="auto" w:fill="auto"/>
            <w:noWrap/>
            <w:vAlign w:val="bottom"/>
            <w:hideMark/>
          </w:tcPr>
          <w:p w14:paraId="0C45F773" w14:textId="77777777" w:rsidR="00CA4321" w:rsidRPr="005358BD" w:rsidRDefault="00CA4321" w:rsidP="005F4478">
            <w:pPr>
              <w:spacing w:after="0" w:line="240" w:lineRule="auto"/>
              <w:jc w:val="center"/>
              <w:rPr>
                <w:rFonts w:ascii="Times New Roman" w:hAnsi="Times New Roman"/>
                <w:b/>
                <w:color w:val="000000"/>
                <w:sz w:val="24"/>
                <w:szCs w:val="24"/>
              </w:rPr>
            </w:pPr>
            <w:r w:rsidRPr="005358BD">
              <w:rPr>
                <w:rFonts w:ascii="Times New Roman" w:hAnsi="Times New Roman"/>
                <w:color w:val="000000"/>
                <w:sz w:val="24"/>
                <w:szCs w:val="24"/>
              </w:rPr>
              <w:t> </w:t>
            </w:r>
            <w:r w:rsidRPr="005358BD">
              <w:rPr>
                <w:rFonts w:ascii="Times New Roman" w:hAnsi="Times New Roman"/>
                <w:b/>
                <w:color w:val="000000"/>
                <w:sz w:val="24"/>
                <w:szCs w:val="24"/>
              </w:rPr>
              <w:t>NETTÓ összegek</w:t>
            </w:r>
          </w:p>
        </w:tc>
      </w:tr>
      <w:tr w:rsidR="00CA4321" w:rsidRPr="005358BD" w14:paraId="19ECC3BB" w14:textId="77777777" w:rsidTr="005F4478">
        <w:trPr>
          <w:trHeight w:val="315"/>
        </w:trPr>
        <w:tc>
          <w:tcPr>
            <w:tcW w:w="3843" w:type="dxa"/>
            <w:tcBorders>
              <w:top w:val="nil"/>
              <w:left w:val="single" w:sz="4" w:space="0" w:color="auto"/>
              <w:bottom w:val="single" w:sz="4" w:space="0" w:color="auto"/>
              <w:right w:val="single" w:sz="4" w:space="0" w:color="auto"/>
            </w:tcBorders>
            <w:shd w:val="clear" w:color="auto" w:fill="auto"/>
            <w:noWrap/>
            <w:vAlign w:val="bottom"/>
            <w:hideMark/>
          </w:tcPr>
          <w:p w14:paraId="7858C130" w14:textId="77777777" w:rsidR="00CA4321" w:rsidRPr="005358BD" w:rsidRDefault="00CA4321" w:rsidP="005F4478">
            <w:pPr>
              <w:spacing w:after="0" w:line="240" w:lineRule="auto"/>
              <w:rPr>
                <w:rFonts w:ascii="Times New Roman" w:hAnsi="Times New Roman"/>
                <w:b/>
                <w:color w:val="000000"/>
                <w:sz w:val="24"/>
                <w:szCs w:val="24"/>
              </w:rPr>
            </w:pPr>
            <w:r w:rsidRPr="005358BD">
              <w:rPr>
                <w:rFonts w:ascii="Times New Roman" w:hAnsi="Times New Roman"/>
                <w:b/>
                <w:color w:val="000000"/>
                <w:sz w:val="24"/>
                <w:szCs w:val="24"/>
              </w:rPr>
              <w:t>Beszerzés tárgya</w:t>
            </w:r>
          </w:p>
        </w:tc>
        <w:tc>
          <w:tcPr>
            <w:tcW w:w="1701" w:type="dxa"/>
            <w:tcBorders>
              <w:top w:val="nil"/>
              <w:left w:val="nil"/>
              <w:bottom w:val="single" w:sz="4" w:space="0" w:color="auto"/>
              <w:right w:val="single" w:sz="4" w:space="0" w:color="auto"/>
            </w:tcBorders>
            <w:shd w:val="clear" w:color="auto" w:fill="auto"/>
            <w:vAlign w:val="bottom"/>
            <w:hideMark/>
          </w:tcPr>
          <w:p w14:paraId="7FF8566E" w14:textId="77777777" w:rsidR="00CA4321" w:rsidRPr="005358BD" w:rsidRDefault="00CA4321" w:rsidP="005F4478">
            <w:pPr>
              <w:spacing w:after="0" w:line="240" w:lineRule="auto"/>
              <w:jc w:val="center"/>
              <w:rPr>
                <w:rFonts w:ascii="Times New Roman" w:hAnsi="Times New Roman"/>
                <w:b/>
                <w:bCs/>
                <w:color w:val="000000"/>
                <w:sz w:val="24"/>
                <w:szCs w:val="24"/>
              </w:rPr>
            </w:pPr>
            <w:r w:rsidRPr="005358BD">
              <w:rPr>
                <w:rFonts w:ascii="Times New Roman" w:hAnsi="Times New Roman"/>
                <w:b/>
                <w:bCs/>
                <w:color w:val="000000"/>
                <w:sz w:val="24"/>
                <w:szCs w:val="24"/>
              </w:rPr>
              <w:t>UNIÓS eljárásrend</w:t>
            </w:r>
          </w:p>
        </w:tc>
        <w:tc>
          <w:tcPr>
            <w:tcW w:w="2340" w:type="dxa"/>
            <w:tcBorders>
              <w:top w:val="nil"/>
              <w:left w:val="nil"/>
              <w:bottom w:val="single" w:sz="4" w:space="0" w:color="auto"/>
              <w:right w:val="single" w:sz="4" w:space="0" w:color="auto"/>
            </w:tcBorders>
            <w:shd w:val="clear" w:color="auto" w:fill="auto"/>
            <w:noWrap/>
            <w:vAlign w:val="bottom"/>
            <w:hideMark/>
          </w:tcPr>
          <w:p w14:paraId="7518ADDF" w14:textId="77777777" w:rsidR="00CA4321" w:rsidRPr="005358BD" w:rsidRDefault="00CA4321" w:rsidP="005F4478">
            <w:pPr>
              <w:spacing w:after="0" w:line="240" w:lineRule="auto"/>
              <w:jc w:val="center"/>
              <w:rPr>
                <w:rFonts w:ascii="Times New Roman" w:hAnsi="Times New Roman"/>
                <w:color w:val="000000"/>
                <w:sz w:val="24"/>
                <w:szCs w:val="24"/>
              </w:rPr>
            </w:pPr>
            <w:r w:rsidRPr="005358BD">
              <w:rPr>
                <w:rFonts w:ascii="Times New Roman" w:hAnsi="Times New Roman"/>
                <w:b/>
                <w:color w:val="000000"/>
                <w:sz w:val="24"/>
                <w:szCs w:val="24"/>
              </w:rPr>
              <w:t>Beszerzés tárgya</w:t>
            </w:r>
          </w:p>
        </w:tc>
        <w:tc>
          <w:tcPr>
            <w:tcW w:w="1345" w:type="dxa"/>
            <w:tcBorders>
              <w:top w:val="nil"/>
              <w:left w:val="nil"/>
              <w:bottom w:val="single" w:sz="4" w:space="0" w:color="auto"/>
            </w:tcBorders>
            <w:shd w:val="clear" w:color="auto" w:fill="auto"/>
            <w:vAlign w:val="center"/>
            <w:hideMark/>
          </w:tcPr>
          <w:p w14:paraId="4ED34437" w14:textId="77777777" w:rsidR="00CA4321" w:rsidRPr="005358BD" w:rsidRDefault="00CA4321" w:rsidP="005F4478">
            <w:pPr>
              <w:spacing w:after="0" w:line="240" w:lineRule="auto"/>
              <w:jc w:val="center"/>
              <w:rPr>
                <w:rFonts w:ascii="Times New Roman" w:hAnsi="Times New Roman"/>
                <w:b/>
                <w:bCs/>
                <w:color w:val="000000"/>
                <w:sz w:val="24"/>
                <w:szCs w:val="24"/>
              </w:rPr>
            </w:pPr>
            <w:r w:rsidRPr="005358BD">
              <w:rPr>
                <w:rFonts w:ascii="Times New Roman" w:hAnsi="Times New Roman"/>
                <w:b/>
                <w:bCs/>
                <w:color w:val="000000"/>
                <w:sz w:val="24"/>
                <w:szCs w:val="24"/>
              </w:rPr>
              <w:t>NEMZETI eljárásrend</w:t>
            </w:r>
          </w:p>
        </w:tc>
      </w:tr>
      <w:tr w:rsidR="00CA4321" w:rsidRPr="005358BD" w14:paraId="12DAA487" w14:textId="77777777" w:rsidTr="005F4478">
        <w:trPr>
          <w:trHeight w:val="945"/>
        </w:trPr>
        <w:tc>
          <w:tcPr>
            <w:tcW w:w="3843" w:type="dxa"/>
            <w:tcBorders>
              <w:top w:val="nil"/>
              <w:left w:val="single" w:sz="4" w:space="0" w:color="auto"/>
              <w:bottom w:val="single" w:sz="4" w:space="0" w:color="auto"/>
              <w:right w:val="single" w:sz="4" w:space="0" w:color="auto"/>
            </w:tcBorders>
            <w:shd w:val="clear" w:color="auto" w:fill="auto"/>
            <w:noWrap/>
            <w:vAlign w:val="bottom"/>
            <w:hideMark/>
          </w:tcPr>
          <w:p w14:paraId="2B1D96EE" w14:textId="77777777" w:rsidR="00CA4321" w:rsidRPr="005358BD" w:rsidRDefault="00CA4321" w:rsidP="005F4478">
            <w:pPr>
              <w:spacing w:after="0" w:line="240" w:lineRule="auto"/>
              <w:rPr>
                <w:rFonts w:ascii="Times New Roman" w:hAnsi="Times New Roman"/>
                <w:color w:val="000000"/>
                <w:sz w:val="24"/>
                <w:szCs w:val="24"/>
              </w:rPr>
            </w:pPr>
            <w:r w:rsidRPr="005358BD">
              <w:rPr>
                <w:rFonts w:ascii="Times New Roman" w:hAnsi="Times New Roman"/>
                <w:color w:val="000000"/>
                <w:sz w:val="24"/>
                <w:szCs w:val="24"/>
              </w:rPr>
              <w:t> </w:t>
            </w:r>
          </w:p>
        </w:tc>
        <w:tc>
          <w:tcPr>
            <w:tcW w:w="1701" w:type="dxa"/>
            <w:tcBorders>
              <w:top w:val="nil"/>
              <w:left w:val="nil"/>
              <w:bottom w:val="single" w:sz="4" w:space="0" w:color="auto"/>
              <w:right w:val="single" w:sz="4" w:space="0" w:color="auto"/>
            </w:tcBorders>
            <w:shd w:val="clear" w:color="auto" w:fill="auto"/>
            <w:vAlign w:val="bottom"/>
            <w:hideMark/>
          </w:tcPr>
          <w:p w14:paraId="2933F291" w14:textId="77777777" w:rsidR="00CA4321" w:rsidRPr="005358BD" w:rsidRDefault="00CA4321" w:rsidP="005F4478">
            <w:pPr>
              <w:spacing w:after="0" w:line="240" w:lineRule="auto"/>
              <w:jc w:val="center"/>
              <w:rPr>
                <w:rFonts w:ascii="Times New Roman" w:hAnsi="Times New Roman"/>
                <w:b/>
                <w:bCs/>
                <w:color w:val="000000"/>
                <w:sz w:val="24"/>
                <w:szCs w:val="24"/>
              </w:rPr>
            </w:pPr>
            <w:r w:rsidRPr="005358BD">
              <w:rPr>
                <w:rFonts w:ascii="Times New Roman" w:hAnsi="Times New Roman"/>
                <w:b/>
                <w:bCs/>
                <w:color w:val="000000"/>
                <w:sz w:val="24"/>
                <w:szCs w:val="24"/>
              </w:rPr>
              <w:t> </w:t>
            </w:r>
          </w:p>
        </w:tc>
        <w:tc>
          <w:tcPr>
            <w:tcW w:w="2340" w:type="dxa"/>
            <w:tcBorders>
              <w:top w:val="nil"/>
              <w:left w:val="nil"/>
              <w:bottom w:val="single" w:sz="4" w:space="0" w:color="auto"/>
              <w:right w:val="single" w:sz="4" w:space="0" w:color="auto"/>
            </w:tcBorders>
            <w:shd w:val="clear" w:color="auto" w:fill="auto"/>
            <w:noWrap/>
            <w:vAlign w:val="bottom"/>
            <w:hideMark/>
          </w:tcPr>
          <w:p w14:paraId="48ED70CD" w14:textId="77777777" w:rsidR="00CA4321" w:rsidRPr="005358BD" w:rsidRDefault="00CA4321" w:rsidP="005F4478">
            <w:pPr>
              <w:spacing w:after="0" w:line="240" w:lineRule="auto"/>
              <w:jc w:val="center"/>
              <w:rPr>
                <w:rFonts w:ascii="Times New Roman" w:hAnsi="Times New Roman"/>
                <w:b/>
                <w:bCs/>
                <w:color w:val="000000"/>
                <w:sz w:val="24"/>
                <w:szCs w:val="24"/>
              </w:rPr>
            </w:pPr>
            <w:r w:rsidRPr="005358BD">
              <w:rPr>
                <w:rFonts w:ascii="Times New Roman" w:hAnsi="Times New Roman"/>
                <w:b/>
                <w:bCs/>
                <w:color w:val="000000"/>
                <w:sz w:val="24"/>
                <w:szCs w:val="24"/>
              </w:rPr>
              <w:t> </w:t>
            </w:r>
          </w:p>
        </w:tc>
        <w:tc>
          <w:tcPr>
            <w:tcW w:w="1345" w:type="dxa"/>
            <w:tcBorders>
              <w:top w:val="single" w:sz="4" w:space="0" w:color="auto"/>
              <w:left w:val="nil"/>
              <w:bottom w:val="single" w:sz="4" w:space="0" w:color="auto"/>
              <w:right w:val="single" w:sz="4" w:space="0" w:color="auto"/>
            </w:tcBorders>
            <w:shd w:val="clear" w:color="auto" w:fill="auto"/>
            <w:vAlign w:val="bottom"/>
            <w:hideMark/>
          </w:tcPr>
          <w:p w14:paraId="580D574A" w14:textId="77777777" w:rsidR="00CA4321" w:rsidRPr="005358BD" w:rsidRDefault="00CA4321" w:rsidP="005F4478">
            <w:pPr>
              <w:spacing w:after="0" w:line="240" w:lineRule="auto"/>
              <w:jc w:val="center"/>
              <w:rPr>
                <w:rFonts w:ascii="Times New Roman" w:hAnsi="Times New Roman"/>
                <w:b/>
                <w:bCs/>
                <w:color w:val="000000"/>
                <w:sz w:val="24"/>
                <w:szCs w:val="24"/>
              </w:rPr>
            </w:pPr>
            <w:r w:rsidRPr="005358BD">
              <w:rPr>
                <w:rFonts w:ascii="Times New Roman" w:hAnsi="Times New Roman"/>
                <w:b/>
                <w:bCs/>
                <w:color w:val="000000"/>
                <w:sz w:val="24"/>
                <w:szCs w:val="24"/>
              </w:rPr>
              <w:t> </w:t>
            </w:r>
          </w:p>
        </w:tc>
      </w:tr>
      <w:tr w:rsidR="00CA4321" w:rsidRPr="005358BD" w14:paraId="308E46F2" w14:textId="77777777" w:rsidTr="005F4478">
        <w:trPr>
          <w:trHeight w:val="315"/>
        </w:trPr>
        <w:tc>
          <w:tcPr>
            <w:tcW w:w="5544" w:type="dxa"/>
            <w:gridSpan w:val="2"/>
            <w:tcBorders>
              <w:top w:val="single" w:sz="4" w:space="0" w:color="auto"/>
              <w:left w:val="single" w:sz="4" w:space="0" w:color="auto"/>
              <w:bottom w:val="single" w:sz="4" w:space="0" w:color="auto"/>
              <w:right w:val="single" w:sz="4" w:space="0" w:color="000000"/>
            </w:tcBorders>
            <w:shd w:val="clear" w:color="000000" w:fill="F2F2F2"/>
            <w:noWrap/>
            <w:vAlign w:val="bottom"/>
            <w:hideMark/>
          </w:tcPr>
          <w:p w14:paraId="68E67F12" w14:textId="77777777" w:rsidR="00CA4321" w:rsidRPr="005358BD" w:rsidRDefault="00CA4321" w:rsidP="005F4478">
            <w:pPr>
              <w:spacing w:after="0" w:line="240" w:lineRule="auto"/>
              <w:jc w:val="center"/>
              <w:rPr>
                <w:rFonts w:ascii="Times New Roman" w:hAnsi="Times New Roman"/>
                <w:b/>
                <w:bCs/>
                <w:color w:val="000000"/>
                <w:sz w:val="24"/>
                <w:szCs w:val="24"/>
              </w:rPr>
            </w:pPr>
            <w:r w:rsidRPr="005358BD">
              <w:rPr>
                <w:rFonts w:ascii="Times New Roman" w:hAnsi="Times New Roman"/>
                <w:b/>
                <w:bCs/>
                <w:color w:val="000000"/>
                <w:sz w:val="24"/>
                <w:szCs w:val="24"/>
              </w:rPr>
              <w:t>Árubeszerzés, szolgáltatás megrendelés</w:t>
            </w:r>
          </w:p>
        </w:tc>
        <w:tc>
          <w:tcPr>
            <w:tcW w:w="2340" w:type="dxa"/>
            <w:tcBorders>
              <w:top w:val="nil"/>
              <w:left w:val="nil"/>
              <w:bottom w:val="single" w:sz="4" w:space="0" w:color="auto"/>
              <w:right w:val="single" w:sz="4" w:space="0" w:color="auto"/>
            </w:tcBorders>
            <w:shd w:val="clear" w:color="000000" w:fill="F2F2F2"/>
            <w:noWrap/>
            <w:vAlign w:val="bottom"/>
            <w:hideMark/>
          </w:tcPr>
          <w:p w14:paraId="6DA5BFEF" w14:textId="77777777" w:rsidR="00CA4321" w:rsidRPr="005358BD" w:rsidRDefault="00CA4321" w:rsidP="005F4478">
            <w:pPr>
              <w:spacing w:after="0" w:line="240" w:lineRule="auto"/>
              <w:jc w:val="center"/>
              <w:rPr>
                <w:rFonts w:ascii="Times New Roman" w:hAnsi="Times New Roman"/>
                <w:color w:val="000000"/>
                <w:sz w:val="24"/>
                <w:szCs w:val="24"/>
              </w:rPr>
            </w:pPr>
            <w:r w:rsidRPr="005358BD">
              <w:rPr>
                <w:rFonts w:ascii="Times New Roman" w:hAnsi="Times New Roman"/>
                <w:color w:val="000000"/>
                <w:sz w:val="24"/>
                <w:szCs w:val="24"/>
              </w:rPr>
              <w:t>Árubeszerzés</w:t>
            </w:r>
          </w:p>
        </w:tc>
        <w:tc>
          <w:tcPr>
            <w:tcW w:w="1345" w:type="dxa"/>
            <w:tcBorders>
              <w:top w:val="nil"/>
              <w:left w:val="nil"/>
              <w:bottom w:val="single" w:sz="4" w:space="0" w:color="auto"/>
              <w:right w:val="single" w:sz="4" w:space="0" w:color="auto"/>
            </w:tcBorders>
            <w:shd w:val="clear" w:color="auto" w:fill="auto"/>
            <w:noWrap/>
            <w:vAlign w:val="bottom"/>
            <w:hideMark/>
          </w:tcPr>
          <w:p w14:paraId="0AC13155" w14:textId="77777777" w:rsidR="00CA4321" w:rsidRPr="005358BD" w:rsidRDefault="00CA4321" w:rsidP="005F4478">
            <w:pPr>
              <w:spacing w:after="0" w:line="240" w:lineRule="auto"/>
              <w:jc w:val="center"/>
              <w:rPr>
                <w:rFonts w:ascii="Times New Roman" w:hAnsi="Times New Roman"/>
                <w:color w:val="000000"/>
                <w:sz w:val="24"/>
                <w:szCs w:val="24"/>
              </w:rPr>
            </w:pPr>
            <w:r w:rsidRPr="005358BD">
              <w:rPr>
                <w:rFonts w:ascii="Times New Roman" w:hAnsi="Times New Roman"/>
                <w:color w:val="000000"/>
                <w:sz w:val="24"/>
                <w:szCs w:val="24"/>
              </w:rPr>
              <w:t>15 millió Ft</w:t>
            </w:r>
          </w:p>
        </w:tc>
      </w:tr>
      <w:tr w:rsidR="00CA4321" w:rsidRPr="005358BD" w14:paraId="48150A46" w14:textId="77777777" w:rsidTr="005F4478">
        <w:trPr>
          <w:trHeight w:val="315"/>
        </w:trPr>
        <w:tc>
          <w:tcPr>
            <w:tcW w:w="3843" w:type="dxa"/>
            <w:tcBorders>
              <w:top w:val="nil"/>
              <w:left w:val="single" w:sz="4" w:space="0" w:color="auto"/>
              <w:bottom w:val="single" w:sz="4" w:space="0" w:color="auto"/>
              <w:right w:val="single" w:sz="4" w:space="0" w:color="auto"/>
            </w:tcBorders>
            <w:shd w:val="clear" w:color="000000" w:fill="F2F2F2"/>
            <w:noWrap/>
            <w:vAlign w:val="bottom"/>
            <w:hideMark/>
          </w:tcPr>
          <w:p w14:paraId="5D448D2D" w14:textId="77777777" w:rsidR="00CA4321" w:rsidRPr="005358BD" w:rsidRDefault="00CA4321" w:rsidP="005F4478">
            <w:pPr>
              <w:spacing w:after="0" w:line="240" w:lineRule="auto"/>
              <w:rPr>
                <w:rFonts w:ascii="Times New Roman" w:hAnsi="Times New Roman"/>
                <w:color w:val="000000"/>
                <w:sz w:val="24"/>
                <w:szCs w:val="24"/>
              </w:rPr>
            </w:pPr>
            <w:r w:rsidRPr="005358BD">
              <w:rPr>
                <w:rFonts w:ascii="Times New Roman" w:hAnsi="Times New Roman"/>
                <w:color w:val="000000"/>
                <w:sz w:val="24"/>
                <w:szCs w:val="24"/>
              </w:rPr>
              <w:t>2. melléklet szerinti áruk</w:t>
            </w:r>
          </w:p>
        </w:tc>
        <w:tc>
          <w:tcPr>
            <w:tcW w:w="1701" w:type="dxa"/>
            <w:tcBorders>
              <w:top w:val="nil"/>
              <w:left w:val="nil"/>
              <w:bottom w:val="single" w:sz="4" w:space="0" w:color="auto"/>
              <w:right w:val="single" w:sz="4" w:space="0" w:color="auto"/>
            </w:tcBorders>
            <w:shd w:val="clear" w:color="auto" w:fill="auto"/>
            <w:noWrap/>
            <w:vAlign w:val="bottom"/>
            <w:hideMark/>
          </w:tcPr>
          <w:p w14:paraId="29E8DA54" w14:textId="210E5F85" w:rsidR="00CA4321" w:rsidRPr="005358BD" w:rsidRDefault="00967685" w:rsidP="005F4478">
            <w:pPr>
              <w:spacing w:after="0" w:line="240" w:lineRule="auto"/>
              <w:jc w:val="center"/>
              <w:rPr>
                <w:rFonts w:ascii="Times New Roman" w:hAnsi="Times New Roman"/>
                <w:color w:val="000000"/>
                <w:sz w:val="24"/>
                <w:szCs w:val="24"/>
              </w:rPr>
            </w:pPr>
            <w:r w:rsidRPr="005358BD">
              <w:rPr>
                <w:rFonts w:ascii="Times New Roman" w:hAnsi="Times New Roman"/>
                <w:color w:val="000000"/>
                <w:sz w:val="24"/>
                <w:szCs w:val="24"/>
              </w:rPr>
              <w:t>v</w:t>
            </w:r>
            <w:r w:rsidR="00CA4321" w:rsidRPr="005358BD">
              <w:rPr>
                <w:rFonts w:ascii="Times New Roman" w:hAnsi="Times New Roman"/>
                <w:color w:val="000000"/>
                <w:sz w:val="24"/>
                <w:szCs w:val="24"/>
              </w:rPr>
              <w:t xml:space="preserve">   </w:t>
            </w:r>
          </w:p>
        </w:tc>
        <w:tc>
          <w:tcPr>
            <w:tcW w:w="2340" w:type="dxa"/>
            <w:tcBorders>
              <w:top w:val="nil"/>
              <w:left w:val="nil"/>
              <w:bottom w:val="single" w:sz="4" w:space="0" w:color="auto"/>
              <w:right w:val="single" w:sz="4" w:space="0" w:color="auto"/>
            </w:tcBorders>
            <w:shd w:val="clear" w:color="000000" w:fill="F2F2F2"/>
            <w:noWrap/>
            <w:vAlign w:val="bottom"/>
            <w:hideMark/>
          </w:tcPr>
          <w:p w14:paraId="650CA054" w14:textId="77777777" w:rsidR="00CA4321" w:rsidRPr="005358BD" w:rsidRDefault="00CA4321" w:rsidP="005F4478">
            <w:pPr>
              <w:spacing w:after="0" w:line="240" w:lineRule="auto"/>
              <w:jc w:val="center"/>
              <w:rPr>
                <w:rFonts w:ascii="Times New Roman" w:hAnsi="Times New Roman"/>
                <w:color w:val="000000"/>
                <w:sz w:val="24"/>
                <w:szCs w:val="24"/>
              </w:rPr>
            </w:pPr>
            <w:r w:rsidRPr="005358BD">
              <w:rPr>
                <w:rFonts w:ascii="Times New Roman" w:hAnsi="Times New Roman"/>
                <w:color w:val="000000"/>
                <w:sz w:val="24"/>
                <w:szCs w:val="24"/>
              </w:rPr>
              <w:t>Építési beruházás</w:t>
            </w:r>
          </w:p>
        </w:tc>
        <w:tc>
          <w:tcPr>
            <w:tcW w:w="1345" w:type="dxa"/>
            <w:tcBorders>
              <w:top w:val="nil"/>
              <w:left w:val="nil"/>
              <w:bottom w:val="single" w:sz="4" w:space="0" w:color="auto"/>
              <w:right w:val="single" w:sz="4" w:space="0" w:color="auto"/>
            </w:tcBorders>
            <w:shd w:val="clear" w:color="auto" w:fill="auto"/>
            <w:noWrap/>
            <w:vAlign w:val="bottom"/>
            <w:hideMark/>
          </w:tcPr>
          <w:p w14:paraId="306FB239" w14:textId="0F0FCAA3" w:rsidR="00CA4321" w:rsidRPr="005358BD" w:rsidRDefault="001F61E7" w:rsidP="005F4478">
            <w:pPr>
              <w:spacing w:after="0" w:line="240" w:lineRule="auto"/>
              <w:jc w:val="center"/>
              <w:rPr>
                <w:rFonts w:ascii="Times New Roman" w:hAnsi="Times New Roman"/>
                <w:color w:val="000000"/>
                <w:sz w:val="24"/>
                <w:szCs w:val="24"/>
              </w:rPr>
            </w:pPr>
            <w:r w:rsidRPr="005358BD">
              <w:rPr>
                <w:rFonts w:ascii="Times New Roman" w:hAnsi="Times New Roman"/>
                <w:color w:val="000000"/>
                <w:sz w:val="24"/>
                <w:szCs w:val="24"/>
              </w:rPr>
              <w:t xml:space="preserve">50 </w:t>
            </w:r>
            <w:r w:rsidR="00CA4321" w:rsidRPr="005358BD">
              <w:rPr>
                <w:rFonts w:ascii="Times New Roman" w:hAnsi="Times New Roman"/>
                <w:color w:val="000000"/>
                <w:sz w:val="24"/>
                <w:szCs w:val="24"/>
              </w:rPr>
              <w:t>millió Ft</w:t>
            </w:r>
          </w:p>
        </w:tc>
      </w:tr>
      <w:tr w:rsidR="00CA4321" w:rsidRPr="005358BD" w14:paraId="5FEC6DF0" w14:textId="77777777" w:rsidTr="005F4478">
        <w:trPr>
          <w:trHeight w:val="315"/>
        </w:trPr>
        <w:tc>
          <w:tcPr>
            <w:tcW w:w="3843" w:type="dxa"/>
            <w:tcBorders>
              <w:top w:val="nil"/>
              <w:left w:val="single" w:sz="4" w:space="0" w:color="auto"/>
              <w:bottom w:val="single" w:sz="4" w:space="0" w:color="auto"/>
              <w:right w:val="single" w:sz="4" w:space="0" w:color="auto"/>
            </w:tcBorders>
            <w:shd w:val="clear" w:color="000000" w:fill="F2F2F2"/>
            <w:noWrap/>
            <w:vAlign w:val="bottom"/>
            <w:hideMark/>
          </w:tcPr>
          <w:p w14:paraId="6A3809E7" w14:textId="77777777" w:rsidR="00CA4321" w:rsidRPr="005358BD" w:rsidRDefault="00CA4321" w:rsidP="005F4478">
            <w:pPr>
              <w:spacing w:after="0" w:line="240" w:lineRule="auto"/>
              <w:rPr>
                <w:rFonts w:ascii="Times New Roman" w:hAnsi="Times New Roman"/>
                <w:color w:val="000000"/>
                <w:sz w:val="24"/>
                <w:szCs w:val="24"/>
              </w:rPr>
            </w:pPr>
            <w:r w:rsidRPr="005358BD">
              <w:rPr>
                <w:rFonts w:ascii="Times New Roman" w:hAnsi="Times New Roman"/>
                <w:color w:val="000000"/>
                <w:sz w:val="24"/>
                <w:szCs w:val="24"/>
              </w:rPr>
              <w:t>2. mellékletben nem szereplő áruk</w:t>
            </w:r>
          </w:p>
        </w:tc>
        <w:tc>
          <w:tcPr>
            <w:tcW w:w="1701" w:type="dxa"/>
            <w:tcBorders>
              <w:top w:val="nil"/>
              <w:left w:val="nil"/>
              <w:bottom w:val="single" w:sz="4" w:space="0" w:color="auto"/>
              <w:right w:val="single" w:sz="4" w:space="0" w:color="auto"/>
            </w:tcBorders>
            <w:shd w:val="clear" w:color="auto" w:fill="auto"/>
            <w:noWrap/>
            <w:vAlign w:val="bottom"/>
            <w:hideMark/>
          </w:tcPr>
          <w:p w14:paraId="02E0C108" w14:textId="43456427" w:rsidR="00CA4321" w:rsidRPr="005358BD" w:rsidRDefault="00967685" w:rsidP="005F4478">
            <w:pPr>
              <w:spacing w:after="0" w:line="240" w:lineRule="auto"/>
              <w:jc w:val="center"/>
              <w:rPr>
                <w:rFonts w:ascii="Times New Roman" w:hAnsi="Times New Roman"/>
                <w:color w:val="000000"/>
                <w:sz w:val="24"/>
                <w:szCs w:val="24"/>
              </w:rPr>
            </w:pPr>
            <w:r w:rsidRPr="005358BD">
              <w:rPr>
                <w:rFonts w:ascii="Times New Roman" w:hAnsi="Times New Roman" w:cs="Times New Roman"/>
                <w:color w:val="000000"/>
                <w:sz w:val="24"/>
                <w:szCs w:val="24"/>
                <w:shd w:val="clear" w:color="auto" w:fill="FFFFFF"/>
              </w:rPr>
              <w:t>75 245 700</w:t>
            </w:r>
            <w:r w:rsidRPr="005358BD">
              <w:rPr>
                <w:rFonts w:ascii="Times New Roman" w:hAnsi="Times New Roman" w:cs="Times New Roman"/>
                <w:b/>
                <w:bCs/>
                <w:color w:val="000000"/>
                <w:sz w:val="24"/>
                <w:szCs w:val="24"/>
                <w:shd w:val="clear" w:color="auto" w:fill="FFFFFF"/>
              </w:rPr>
              <w:t xml:space="preserve"> </w:t>
            </w:r>
            <w:r w:rsidRPr="005358BD">
              <w:rPr>
                <w:rFonts w:ascii="Times New Roman" w:hAnsi="Times New Roman" w:cs="Times New Roman"/>
                <w:color w:val="000000"/>
                <w:sz w:val="24"/>
                <w:szCs w:val="24"/>
              </w:rPr>
              <w:t>Ft</w:t>
            </w:r>
          </w:p>
        </w:tc>
        <w:tc>
          <w:tcPr>
            <w:tcW w:w="2340" w:type="dxa"/>
            <w:tcBorders>
              <w:top w:val="nil"/>
              <w:left w:val="nil"/>
              <w:bottom w:val="single" w:sz="4" w:space="0" w:color="auto"/>
              <w:right w:val="single" w:sz="4" w:space="0" w:color="auto"/>
            </w:tcBorders>
            <w:shd w:val="clear" w:color="000000" w:fill="F2F2F2"/>
            <w:noWrap/>
            <w:vAlign w:val="bottom"/>
            <w:hideMark/>
          </w:tcPr>
          <w:p w14:paraId="035A08C8" w14:textId="77777777" w:rsidR="00CA4321" w:rsidRPr="005358BD" w:rsidRDefault="00CA4321" w:rsidP="005F4478">
            <w:pPr>
              <w:spacing w:after="0" w:line="240" w:lineRule="auto"/>
              <w:jc w:val="center"/>
              <w:rPr>
                <w:rFonts w:ascii="Times New Roman" w:hAnsi="Times New Roman"/>
                <w:color w:val="000000"/>
                <w:sz w:val="24"/>
                <w:szCs w:val="24"/>
              </w:rPr>
            </w:pPr>
            <w:r w:rsidRPr="005358BD">
              <w:rPr>
                <w:rFonts w:ascii="Times New Roman" w:hAnsi="Times New Roman"/>
                <w:color w:val="000000"/>
                <w:sz w:val="24"/>
                <w:szCs w:val="24"/>
              </w:rPr>
              <w:t>Építési koncesszió</w:t>
            </w:r>
          </w:p>
        </w:tc>
        <w:tc>
          <w:tcPr>
            <w:tcW w:w="1345" w:type="dxa"/>
            <w:tcBorders>
              <w:top w:val="nil"/>
              <w:left w:val="nil"/>
              <w:bottom w:val="single" w:sz="4" w:space="0" w:color="auto"/>
              <w:right w:val="single" w:sz="4" w:space="0" w:color="auto"/>
            </w:tcBorders>
            <w:shd w:val="clear" w:color="auto" w:fill="auto"/>
            <w:noWrap/>
            <w:vAlign w:val="bottom"/>
            <w:hideMark/>
          </w:tcPr>
          <w:p w14:paraId="300F8EF7" w14:textId="77777777" w:rsidR="00CA4321" w:rsidRPr="005358BD" w:rsidRDefault="00CA4321" w:rsidP="005F4478">
            <w:pPr>
              <w:spacing w:after="0" w:line="240" w:lineRule="auto"/>
              <w:jc w:val="center"/>
              <w:rPr>
                <w:rFonts w:ascii="Times New Roman" w:hAnsi="Times New Roman"/>
                <w:color w:val="000000"/>
                <w:sz w:val="24"/>
                <w:szCs w:val="24"/>
              </w:rPr>
            </w:pPr>
            <w:r w:rsidRPr="005358BD">
              <w:rPr>
                <w:rFonts w:ascii="Times New Roman" w:hAnsi="Times New Roman"/>
                <w:color w:val="000000"/>
                <w:sz w:val="24"/>
                <w:szCs w:val="24"/>
              </w:rPr>
              <w:t>100 millió Ft</w:t>
            </w:r>
          </w:p>
        </w:tc>
      </w:tr>
      <w:tr w:rsidR="00CA4321" w:rsidRPr="005358BD" w14:paraId="2F8C9B84" w14:textId="77777777" w:rsidTr="005F4478">
        <w:trPr>
          <w:trHeight w:val="315"/>
        </w:trPr>
        <w:tc>
          <w:tcPr>
            <w:tcW w:w="3843" w:type="dxa"/>
            <w:tcBorders>
              <w:top w:val="nil"/>
              <w:left w:val="single" w:sz="4" w:space="0" w:color="auto"/>
              <w:bottom w:val="single" w:sz="4" w:space="0" w:color="auto"/>
              <w:right w:val="single" w:sz="4" w:space="0" w:color="auto"/>
            </w:tcBorders>
            <w:shd w:val="clear" w:color="000000" w:fill="F2F2F2"/>
            <w:noWrap/>
            <w:vAlign w:val="bottom"/>
            <w:hideMark/>
          </w:tcPr>
          <w:p w14:paraId="0C428770" w14:textId="77777777" w:rsidR="00CA4321" w:rsidRPr="005358BD" w:rsidRDefault="00CA4321" w:rsidP="005F4478">
            <w:pPr>
              <w:spacing w:after="0" w:line="240" w:lineRule="auto"/>
              <w:rPr>
                <w:rFonts w:ascii="Times New Roman" w:hAnsi="Times New Roman"/>
                <w:color w:val="000000"/>
                <w:sz w:val="24"/>
                <w:szCs w:val="24"/>
              </w:rPr>
            </w:pPr>
            <w:r w:rsidRPr="005358BD">
              <w:rPr>
                <w:rFonts w:ascii="Times New Roman" w:hAnsi="Times New Roman"/>
                <w:color w:val="000000"/>
                <w:sz w:val="24"/>
                <w:szCs w:val="24"/>
              </w:rPr>
              <w:t>szociális és egyéb szolgáltatás</w:t>
            </w:r>
          </w:p>
        </w:tc>
        <w:tc>
          <w:tcPr>
            <w:tcW w:w="1701" w:type="dxa"/>
            <w:tcBorders>
              <w:top w:val="nil"/>
              <w:left w:val="nil"/>
              <w:bottom w:val="single" w:sz="4" w:space="0" w:color="auto"/>
              <w:right w:val="single" w:sz="4" w:space="0" w:color="auto"/>
            </w:tcBorders>
            <w:shd w:val="clear" w:color="auto" w:fill="auto"/>
            <w:noWrap/>
            <w:vAlign w:val="bottom"/>
            <w:hideMark/>
          </w:tcPr>
          <w:p w14:paraId="6F529D6A" w14:textId="2B155D55" w:rsidR="00CA4321" w:rsidRPr="005358BD" w:rsidRDefault="00967685" w:rsidP="001F61E7">
            <w:pPr>
              <w:spacing w:after="0" w:line="240" w:lineRule="auto"/>
              <w:jc w:val="center"/>
              <w:rPr>
                <w:rFonts w:ascii="Times New Roman" w:hAnsi="Times New Roman"/>
                <w:color w:val="000000"/>
                <w:sz w:val="24"/>
                <w:szCs w:val="24"/>
              </w:rPr>
            </w:pPr>
            <w:r w:rsidRPr="005358BD">
              <w:rPr>
                <w:rFonts w:ascii="Times New Roman" w:hAnsi="Times New Roman" w:cs="Times New Roman"/>
                <w:color w:val="000000"/>
                <w:sz w:val="24"/>
                <w:szCs w:val="24"/>
                <w:shd w:val="clear" w:color="auto" w:fill="FFFFFF"/>
              </w:rPr>
              <w:t>262 485 000</w:t>
            </w:r>
            <w:r w:rsidRPr="005358BD">
              <w:rPr>
                <w:rFonts w:ascii="Times New Roman" w:hAnsi="Times New Roman" w:cs="Times New Roman"/>
                <w:b/>
                <w:bCs/>
                <w:color w:val="000000"/>
                <w:sz w:val="24"/>
                <w:szCs w:val="24"/>
                <w:shd w:val="clear" w:color="auto" w:fill="FFFFFF"/>
              </w:rPr>
              <w:t xml:space="preserve"> </w:t>
            </w:r>
            <w:r w:rsidRPr="005358BD">
              <w:rPr>
                <w:rFonts w:ascii="Times New Roman" w:hAnsi="Times New Roman" w:cs="Times New Roman"/>
                <w:color w:val="000000"/>
                <w:sz w:val="24"/>
                <w:szCs w:val="24"/>
              </w:rPr>
              <w:t>Ft</w:t>
            </w:r>
          </w:p>
        </w:tc>
        <w:tc>
          <w:tcPr>
            <w:tcW w:w="2340" w:type="dxa"/>
            <w:tcBorders>
              <w:top w:val="nil"/>
              <w:left w:val="nil"/>
              <w:bottom w:val="single" w:sz="4" w:space="0" w:color="auto"/>
              <w:right w:val="single" w:sz="4" w:space="0" w:color="auto"/>
            </w:tcBorders>
            <w:shd w:val="clear" w:color="000000" w:fill="F2F2F2"/>
            <w:noWrap/>
            <w:vAlign w:val="bottom"/>
            <w:hideMark/>
          </w:tcPr>
          <w:p w14:paraId="4F6DE185" w14:textId="77777777" w:rsidR="00CA4321" w:rsidRPr="005358BD" w:rsidRDefault="00CA4321" w:rsidP="005F4478">
            <w:pPr>
              <w:spacing w:after="0" w:line="240" w:lineRule="auto"/>
              <w:jc w:val="center"/>
              <w:rPr>
                <w:rFonts w:ascii="Times New Roman" w:hAnsi="Times New Roman"/>
                <w:color w:val="000000"/>
                <w:sz w:val="24"/>
                <w:szCs w:val="24"/>
              </w:rPr>
            </w:pPr>
            <w:r w:rsidRPr="005358BD">
              <w:rPr>
                <w:rFonts w:ascii="Times New Roman" w:hAnsi="Times New Roman"/>
                <w:color w:val="000000"/>
                <w:sz w:val="24"/>
                <w:szCs w:val="24"/>
              </w:rPr>
              <w:t>Szolgáltatás megrendelés</w:t>
            </w:r>
          </w:p>
        </w:tc>
        <w:tc>
          <w:tcPr>
            <w:tcW w:w="1345" w:type="dxa"/>
            <w:tcBorders>
              <w:top w:val="nil"/>
              <w:left w:val="nil"/>
              <w:bottom w:val="single" w:sz="4" w:space="0" w:color="auto"/>
              <w:right w:val="single" w:sz="4" w:space="0" w:color="auto"/>
            </w:tcBorders>
            <w:shd w:val="clear" w:color="auto" w:fill="auto"/>
            <w:noWrap/>
            <w:vAlign w:val="bottom"/>
            <w:hideMark/>
          </w:tcPr>
          <w:p w14:paraId="45718874" w14:textId="24AF35EF" w:rsidR="00CA4321" w:rsidRPr="005358BD" w:rsidRDefault="001F61E7" w:rsidP="005F4478">
            <w:pPr>
              <w:spacing w:after="0" w:line="240" w:lineRule="auto"/>
              <w:jc w:val="center"/>
              <w:rPr>
                <w:rFonts w:ascii="Times New Roman" w:hAnsi="Times New Roman"/>
                <w:color w:val="000000"/>
                <w:sz w:val="24"/>
                <w:szCs w:val="24"/>
              </w:rPr>
            </w:pPr>
            <w:r w:rsidRPr="005358BD">
              <w:rPr>
                <w:rFonts w:ascii="Times New Roman" w:hAnsi="Times New Roman"/>
                <w:color w:val="000000"/>
                <w:sz w:val="24"/>
                <w:szCs w:val="24"/>
              </w:rPr>
              <w:t xml:space="preserve">15 </w:t>
            </w:r>
            <w:r w:rsidR="00CA4321" w:rsidRPr="005358BD">
              <w:rPr>
                <w:rFonts w:ascii="Times New Roman" w:hAnsi="Times New Roman"/>
                <w:color w:val="000000"/>
                <w:sz w:val="24"/>
                <w:szCs w:val="24"/>
              </w:rPr>
              <w:t>millió Ft</w:t>
            </w:r>
          </w:p>
        </w:tc>
      </w:tr>
      <w:tr w:rsidR="00CA4321" w:rsidRPr="005358BD" w14:paraId="65728FF2" w14:textId="77777777" w:rsidTr="005F4478">
        <w:trPr>
          <w:trHeight w:val="315"/>
        </w:trPr>
        <w:tc>
          <w:tcPr>
            <w:tcW w:w="3843" w:type="dxa"/>
            <w:tcBorders>
              <w:top w:val="nil"/>
              <w:left w:val="single" w:sz="4" w:space="0" w:color="auto"/>
              <w:bottom w:val="single" w:sz="4" w:space="0" w:color="auto"/>
              <w:right w:val="single" w:sz="4" w:space="0" w:color="auto"/>
            </w:tcBorders>
            <w:shd w:val="clear" w:color="000000" w:fill="F2F2F2"/>
            <w:noWrap/>
            <w:vAlign w:val="bottom"/>
            <w:hideMark/>
          </w:tcPr>
          <w:p w14:paraId="4036D478" w14:textId="77777777" w:rsidR="00CA4321" w:rsidRPr="005358BD" w:rsidRDefault="00CA4321" w:rsidP="005F4478">
            <w:pPr>
              <w:spacing w:after="0" w:line="240" w:lineRule="auto"/>
              <w:rPr>
                <w:rFonts w:ascii="Times New Roman" w:hAnsi="Times New Roman"/>
                <w:b/>
                <w:bCs/>
                <w:color w:val="000000"/>
                <w:sz w:val="24"/>
                <w:szCs w:val="24"/>
              </w:rPr>
            </w:pPr>
            <w:r w:rsidRPr="005358BD">
              <w:rPr>
                <w:rFonts w:ascii="Times New Roman" w:hAnsi="Times New Roman"/>
                <w:b/>
                <w:bCs/>
                <w:color w:val="000000"/>
                <w:sz w:val="24"/>
                <w:szCs w:val="24"/>
              </w:rPr>
              <w:t>Építési beruházás</w:t>
            </w:r>
          </w:p>
        </w:tc>
        <w:tc>
          <w:tcPr>
            <w:tcW w:w="1701" w:type="dxa"/>
            <w:tcBorders>
              <w:top w:val="nil"/>
              <w:left w:val="nil"/>
              <w:bottom w:val="single" w:sz="4" w:space="0" w:color="auto"/>
              <w:right w:val="single" w:sz="4" w:space="0" w:color="auto"/>
            </w:tcBorders>
            <w:shd w:val="clear" w:color="auto" w:fill="auto"/>
            <w:noWrap/>
            <w:vAlign w:val="bottom"/>
            <w:hideMark/>
          </w:tcPr>
          <w:p w14:paraId="1281DE4E" w14:textId="3C85C340" w:rsidR="00CA4321" w:rsidRPr="005358BD" w:rsidRDefault="00967685" w:rsidP="005F4478">
            <w:pPr>
              <w:spacing w:after="0" w:line="240" w:lineRule="auto"/>
              <w:jc w:val="center"/>
              <w:rPr>
                <w:rFonts w:ascii="Times New Roman" w:hAnsi="Times New Roman"/>
                <w:color w:val="000000"/>
                <w:sz w:val="24"/>
                <w:szCs w:val="24"/>
              </w:rPr>
            </w:pPr>
            <w:r w:rsidRPr="005358BD">
              <w:rPr>
                <w:rFonts w:ascii="Times New Roman" w:hAnsi="Times New Roman" w:cs="Times New Roman"/>
                <w:color w:val="000000"/>
                <w:sz w:val="24"/>
                <w:szCs w:val="24"/>
                <w:shd w:val="clear" w:color="auto" w:fill="FFFFFF"/>
              </w:rPr>
              <w:t>1 883 592 360</w:t>
            </w:r>
            <w:r w:rsidRPr="005358BD">
              <w:rPr>
                <w:rFonts w:ascii="Times New Roman" w:hAnsi="Times New Roman" w:cs="Times New Roman"/>
                <w:b/>
                <w:bCs/>
                <w:color w:val="000000"/>
                <w:sz w:val="24"/>
                <w:szCs w:val="24"/>
                <w:shd w:val="clear" w:color="auto" w:fill="FFFFFF"/>
              </w:rPr>
              <w:t xml:space="preserve"> </w:t>
            </w:r>
            <w:r w:rsidRPr="005358BD">
              <w:rPr>
                <w:rFonts w:ascii="Times New Roman" w:hAnsi="Times New Roman" w:cs="Times New Roman"/>
                <w:color w:val="000000"/>
                <w:sz w:val="24"/>
                <w:szCs w:val="24"/>
              </w:rPr>
              <w:t>Ft</w:t>
            </w:r>
          </w:p>
        </w:tc>
        <w:tc>
          <w:tcPr>
            <w:tcW w:w="2340" w:type="dxa"/>
            <w:tcBorders>
              <w:top w:val="nil"/>
              <w:left w:val="nil"/>
              <w:bottom w:val="single" w:sz="4" w:space="0" w:color="auto"/>
              <w:right w:val="single" w:sz="4" w:space="0" w:color="auto"/>
            </w:tcBorders>
            <w:shd w:val="clear" w:color="000000" w:fill="F2F2F2"/>
            <w:noWrap/>
            <w:vAlign w:val="bottom"/>
            <w:hideMark/>
          </w:tcPr>
          <w:p w14:paraId="1B3A2098" w14:textId="77777777" w:rsidR="00CA4321" w:rsidRPr="005358BD" w:rsidRDefault="00CA4321" w:rsidP="005F4478">
            <w:pPr>
              <w:spacing w:after="0" w:line="240" w:lineRule="auto"/>
              <w:jc w:val="center"/>
              <w:rPr>
                <w:rFonts w:ascii="Times New Roman" w:hAnsi="Times New Roman"/>
                <w:color w:val="000000"/>
                <w:sz w:val="24"/>
                <w:szCs w:val="24"/>
              </w:rPr>
            </w:pPr>
            <w:r w:rsidRPr="005358BD">
              <w:rPr>
                <w:rFonts w:ascii="Times New Roman" w:hAnsi="Times New Roman"/>
                <w:color w:val="000000"/>
                <w:sz w:val="24"/>
                <w:szCs w:val="24"/>
              </w:rPr>
              <w:t>Szolgáltatási koncesszió</w:t>
            </w:r>
          </w:p>
        </w:tc>
        <w:tc>
          <w:tcPr>
            <w:tcW w:w="1345" w:type="dxa"/>
            <w:tcBorders>
              <w:top w:val="nil"/>
              <w:left w:val="nil"/>
              <w:bottom w:val="single" w:sz="4" w:space="0" w:color="auto"/>
              <w:right w:val="single" w:sz="4" w:space="0" w:color="auto"/>
            </w:tcBorders>
            <w:shd w:val="clear" w:color="auto" w:fill="auto"/>
            <w:noWrap/>
            <w:vAlign w:val="bottom"/>
            <w:hideMark/>
          </w:tcPr>
          <w:p w14:paraId="20011AEC" w14:textId="167E868D" w:rsidR="00CA4321" w:rsidRPr="005358BD" w:rsidRDefault="001F61E7" w:rsidP="005F4478">
            <w:pPr>
              <w:spacing w:after="0" w:line="240" w:lineRule="auto"/>
              <w:jc w:val="center"/>
              <w:rPr>
                <w:rFonts w:ascii="Times New Roman" w:hAnsi="Times New Roman"/>
                <w:color w:val="000000"/>
                <w:sz w:val="24"/>
                <w:szCs w:val="24"/>
              </w:rPr>
            </w:pPr>
            <w:r w:rsidRPr="005358BD">
              <w:rPr>
                <w:rFonts w:ascii="Times New Roman" w:hAnsi="Times New Roman"/>
                <w:color w:val="000000"/>
                <w:sz w:val="24"/>
                <w:szCs w:val="24"/>
              </w:rPr>
              <w:t xml:space="preserve">30 </w:t>
            </w:r>
            <w:r w:rsidR="00CA4321" w:rsidRPr="005358BD">
              <w:rPr>
                <w:rFonts w:ascii="Times New Roman" w:hAnsi="Times New Roman"/>
                <w:color w:val="000000"/>
                <w:sz w:val="24"/>
                <w:szCs w:val="24"/>
              </w:rPr>
              <w:t>millió Ft</w:t>
            </w:r>
          </w:p>
        </w:tc>
      </w:tr>
      <w:tr w:rsidR="00967685" w:rsidRPr="005358BD" w14:paraId="7E2E0C61" w14:textId="77777777" w:rsidTr="005F4478">
        <w:trPr>
          <w:trHeight w:val="315"/>
        </w:trPr>
        <w:tc>
          <w:tcPr>
            <w:tcW w:w="3843" w:type="dxa"/>
            <w:tcBorders>
              <w:top w:val="nil"/>
              <w:left w:val="single" w:sz="4" w:space="0" w:color="auto"/>
              <w:bottom w:val="single" w:sz="4" w:space="0" w:color="auto"/>
              <w:right w:val="single" w:sz="4" w:space="0" w:color="auto"/>
            </w:tcBorders>
            <w:shd w:val="clear" w:color="000000" w:fill="F2F2F2"/>
            <w:noWrap/>
            <w:vAlign w:val="bottom"/>
            <w:hideMark/>
          </w:tcPr>
          <w:p w14:paraId="77092A4D" w14:textId="77777777" w:rsidR="00967685" w:rsidRPr="005358BD" w:rsidRDefault="00967685" w:rsidP="00967685">
            <w:pPr>
              <w:spacing w:after="0" w:line="240" w:lineRule="auto"/>
              <w:rPr>
                <w:rFonts w:ascii="Times New Roman" w:hAnsi="Times New Roman"/>
                <w:b/>
                <w:bCs/>
                <w:color w:val="000000"/>
                <w:sz w:val="24"/>
                <w:szCs w:val="24"/>
              </w:rPr>
            </w:pPr>
            <w:r w:rsidRPr="005358BD">
              <w:rPr>
                <w:rFonts w:ascii="Times New Roman" w:hAnsi="Times New Roman"/>
                <w:b/>
                <w:bCs/>
                <w:color w:val="000000"/>
                <w:sz w:val="24"/>
                <w:szCs w:val="24"/>
              </w:rPr>
              <w:t>Építési és szolgáltatási koncesszió</w:t>
            </w:r>
          </w:p>
        </w:tc>
        <w:tc>
          <w:tcPr>
            <w:tcW w:w="1701" w:type="dxa"/>
            <w:tcBorders>
              <w:top w:val="nil"/>
              <w:left w:val="nil"/>
              <w:bottom w:val="single" w:sz="4" w:space="0" w:color="auto"/>
              <w:right w:val="single" w:sz="4" w:space="0" w:color="auto"/>
            </w:tcBorders>
            <w:shd w:val="clear" w:color="auto" w:fill="auto"/>
            <w:noWrap/>
            <w:vAlign w:val="bottom"/>
            <w:hideMark/>
          </w:tcPr>
          <w:p w14:paraId="35A8C1B0" w14:textId="06CA10C2" w:rsidR="00967685" w:rsidRPr="005358BD" w:rsidRDefault="00967685" w:rsidP="00967685">
            <w:pPr>
              <w:spacing w:after="0" w:line="240" w:lineRule="auto"/>
              <w:jc w:val="center"/>
              <w:rPr>
                <w:rFonts w:ascii="Times New Roman" w:hAnsi="Times New Roman"/>
                <w:color w:val="000000"/>
                <w:sz w:val="24"/>
                <w:szCs w:val="24"/>
              </w:rPr>
            </w:pPr>
            <w:r w:rsidRPr="005358BD">
              <w:rPr>
                <w:rFonts w:ascii="Times New Roman" w:hAnsi="Times New Roman" w:cs="Times New Roman"/>
                <w:color w:val="000000"/>
                <w:sz w:val="24"/>
                <w:szCs w:val="24"/>
                <w:shd w:val="clear" w:color="auto" w:fill="FFFFFF"/>
              </w:rPr>
              <w:t>1 883 592 360</w:t>
            </w:r>
            <w:r w:rsidRPr="005358BD">
              <w:rPr>
                <w:rFonts w:ascii="Times New Roman" w:hAnsi="Times New Roman" w:cs="Times New Roman"/>
                <w:b/>
                <w:bCs/>
                <w:color w:val="000000"/>
                <w:sz w:val="24"/>
                <w:szCs w:val="24"/>
                <w:shd w:val="clear" w:color="auto" w:fill="FFFFFF"/>
              </w:rPr>
              <w:t xml:space="preserve"> </w:t>
            </w:r>
            <w:r w:rsidRPr="005358BD">
              <w:rPr>
                <w:rFonts w:ascii="Times New Roman" w:hAnsi="Times New Roman" w:cs="Times New Roman"/>
                <w:color w:val="000000"/>
                <w:sz w:val="24"/>
                <w:szCs w:val="24"/>
              </w:rPr>
              <w:t>Ft</w:t>
            </w:r>
          </w:p>
        </w:tc>
        <w:tc>
          <w:tcPr>
            <w:tcW w:w="3685" w:type="dxa"/>
            <w:gridSpan w:val="2"/>
            <w:tcBorders>
              <w:top w:val="single" w:sz="4" w:space="0" w:color="auto"/>
              <w:left w:val="nil"/>
              <w:bottom w:val="single" w:sz="4" w:space="0" w:color="auto"/>
              <w:right w:val="single" w:sz="4" w:space="0" w:color="auto"/>
            </w:tcBorders>
            <w:shd w:val="clear" w:color="000000" w:fill="F2F2F2"/>
            <w:noWrap/>
            <w:vAlign w:val="bottom"/>
            <w:hideMark/>
          </w:tcPr>
          <w:p w14:paraId="261B3E34" w14:textId="77777777" w:rsidR="00967685" w:rsidRPr="005358BD" w:rsidRDefault="00967685" w:rsidP="00967685">
            <w:pPr>
              <w:spacing w:after="0" w:line="240" w:lineRule="auto"/>
              <w:jc w:val="center"/>
              <w:rPr>
                <w:rFonts w:ascii="Times New Roman" w:hAnsi="Times New Roman"/>
                <w:b/>
                <w:bCs/>
                <w:color w:val="000000"/>
                <w:sz w:val="24"/>
                <w:szCs w:val="24"/>
              </w:rPr>
            </w:pPr>
            <w:r w:rsidRPr="005358BD">
              <w:rPr>
                <w:rFonts w:ascii="Times New Roman" w:hAnsi="Times New Roman"/>
                <w:b/>
                <w:bCs/>
                <w:color w:val="000000"/>
                <w:sz w:val="24"/>
                <w:szCs w:val="24"/>
              </w:rPr>
              <w:t>Közszolgáltatói szerződések esetén:</w:t>
            </w:r>
          </w:p>
        </w:tc>
      </w:tr>
      <w:tr w:rsidR="00967685" w:rsidRPr="005358BD" w14:paraId="65E81FD0" w14:textId="77777777" w:rsidTr="005F4478">
        <w:trPr>
          <w:trHeight w:val="315"/>
        </w:trPr>
        <w:tc>
          <w:tcPr>
            <w:tcW w:w="5544" w:type="dxa"/>
            <w:gridSpan w:val="2"/>
            <w:tcBorders>
              <w:top w:val="single" w:sz="4" w:space="0" w:color="auto"/>
              <w:left w:val="single" w:sz="4" w:space="0" w:color="auto"/>
              <w:bottom w:val="single" w:sz="4" w:space="0" w:color="auto"/>
              <w:right w:val="single" w:sz="4" w:space="0" w:color="000000"/>
            </w:tcBorders>
            <w:shd w:val="clear" w:color="000000" w:fill="F2F2F2"/>
            <w:noWrap/>
            <w:vAlign w:val="bottom"/>
            <w:hideMark/>
          </w:tcPr>
          <w:p w14:paraId="479DEDFB" w14:textId="77777777" w:rsidR="00967685" w:rsidRPr="005358BD" w:rsidRDefault="00967685" w:rsidP="00967685">
            <w:pPr>
              <w:spacing w:after="0" w:line="240" w:lineRule="auto"/>
              <w:jc w:val="center"/>
              <w:rPr>
                <w:rFonts w:ascii="Times New Roman" w:hAnsi="Times New Roman"/>
                <w:b/>
                <w:bCs/>
                <w:color w:val="000000"/>
                <w:sz w:val="24"/>
                <w:szCs w:val="24"/>
              </w:rPr>
            </w:pPr>
            <w:r w:rsidRPr="005358BD">
              <w:rPr>
                <w:rFonts w:ascii="Times New Roman" w:hAnsi="Times New Roman"/>
                <w:b/>
                <w:bCs/>
                <w:color w:val="000000"/>
                <w:sz w:val="24"/>
                <w:szCs w:val="24"/>
              </w:rPr>
              <w:t>Tervpályázati eljárások:</w:t>
            </w:r>
          </w:p>
        </w:tc>
        <w:tc>
          <w:tcPr>
            <w:tcW w:w="2340" w:type="dxa"/>
            <w:tcBorders>
              <w:top w:val="nil"/>
              <w:left w:val="nil"/>
              <w:bottom w:val="single" w:sz="4" w:space="0" w:color="auto"/>
              <w:right w:val="single" w:sz="4" w:space="0" w:color="auto"/>
            </w:tcBorders>
            <w:shd w:val="clear" w:color="000000" w:fill="F2F2F2"/>
            <w:noWrap/>
            <w:vAlign w:val="bottom"/>
            <w:hideMark/>
          </w:tcPr>
          <w:p w14:paraId="10BFA30F" w14:textId="77777777" w:rsidR="00967685" w:rsidRPr="005358BD" w:rsidRDefault="00967685" w:rsidP="00967685">
            <w:pPr>
              <w:spacing w:after="0" w:line="240" w:lineRule="auto"/>
              <w:jc w:val="center"/>
              <w:rPr>
                <w:rFonts w:ascii="Times New Roman" w:hAnsi="Times New Roman"/>
                <w:color w:val="000000"/>
                <w:sz w:val="24"/>
                <w:szCs w:val="24"/>
              </w:rPr>
            </w:pPr>
            <w:r w:rsidRPr="005358BD">
              <w:rPr>
                <w:rFonts w:ascii="Times New Roman" w:hAnsi="Times New Roman"/>
                <w:color w:val="000000"/>
                <w:sz w:val="24"/>
                <w:szCs w:val="24"/>
              </w:rPr>
              <w:t>Árubeszerzés</w:t>
            </w:r>
          </w:p>
        </w:tc>
        <w:tc>
          <w:tcPr>
            <w:tcW w:w="1345" w:type="dxa"/>
            <w:tcBorders>
              <w:top w:val="nil"/>
              <w:left w:val="nil"/>
              <w:bottom w:val="single" w:sz="4" w:space="0" w:color="auto"/>
              <w:right w:val="single" w:sz="4" w:space="0" w:color="auto"/>
            </w:tcBorders>
            <w:shd w:val="clear" w:color="auto" w:fill="auto"/>
            <w:noWrap/>
            <w:vAlign w:val="bottom"/>
            <w:hideMark/>
          </w:tcPr>
          <w:p w14:paraId="22DF2701" w14:textId="77777777" w:rsidR="00967685" w:rsidRPr="005358BD" w:rsidRDefault="00967685" w:rsidP="00967685">
            <w:pPr>
              <w:spacing w:after="0" w:line="240" w:lineRule="auto"/>
              <w:jc w:val="center"/>
              <w:rPr>
                <w:rFonts w:ascii="Times New Roman" w:hAnsi="Times New Roman"/>
                <w:color w:val="000000"/>
                <w:sz w:val="24"/>
                <w:szCs w:val="24"/>
              </w:rPr>
            </w:pPr>
            <w:r w:rsidRPr="005358BD">
              <w:rPr>
                <w:rFonts w:ascii="Times New Roman" w:hAnsi="Times New Roman"/>
                <w:color w:val="000000"/>
                <w:sz w:val="24"/>
                <w:szCs w:val="24"/>
              </w:rPr>
              <w:t>50 millió Ft</w:t>
            </w:r>
          </w:p>
        </w:tc>
      </w:tr>
      <w:tr w:rsidR="00967685" w:rsidRPr="005358BD" w14:paraId="49A66A5E" w14:textId="77777777" w:rsidTr="005F4478">
        <w:trPr>
          <w:trHeight w:val="315"/>
        </w:trPr>
        <w:tc>
          <w:tcPr>
            <w:tcW w:w="3843" w:type="dxa"/>
            <w:vMerge w:val="restart"/>
            <w:tcBorders>
              <w:top w:val="nil"/>
              <w:left w:val="single" w:sz="4" w:space="0" w:color="auto"/>
              <w:right w:val="single" w:sz="4" w:space="0" w:color="auto"/>
            </w:tcBorders>
            <w:shd w:val="clear" w:color="000000" w:fill="F2F2F2"/>
            <w:noWrap/>
            <w:vAlign w:val="bottom"/>
          </w:tcPr>
          <w:p w14:paraId="15194F39" w14:textId="77777777" w:rsidR="00967685" w:rsidRPr="005358BD" w:rsidRDefault="00967685" w:rsidP="00967685">
            <w:pPr>
              <w:spacing w:after="0" w:line="240" w:lineRule="auto"/>
              <w:rPr>
                <w:rFonts w:ascii="Times New Roman" w:hAnsi="Times New Roman"/>
                <w:color w:val="000000"/>
                <w:sz w:val="24"/>
                <w:szCs w:val="24"/>
              </w:rPr>
            </w:pPr>
            <w:r w:rsidRPr="005358BD">
              <w:rPr>
                <w:rFonts w:ascii="Times New Roman" w:hAnsi="Times New Roman"/>
                <w:color w:val="000000"/>
                <w:sz w:val="24"/>
                <w:szCs w:val="24"/>
              </w:rPr>
              <w:t>Tervpályázati eljárás-szolgáltatás megrendelés</w:t>
            </w:r>
            <w:r w:rsidRPr="005358BD" w:rsidDel="000B276A">
              <w:rPr>
                <w:rFonts w:ascii="Times New Roman" w:hAnsi="Times New Roman"/>
                <w:color w:val="000000"/>
                <w:sz w:val="24"/>
                <w:szCs w:val="24"/>
              </w:rPr>
              <w:t xml:space="preserve"> </w:t>
            </w:r>
          </w:p>
        </w:tc>
        <w:tc>
          <w:tcPr>
            <w:tcW w:w="1701" w:type="dxa"/>
            <w:vMerge w:val="restart"/>
            <w:tcBorders>
              <w:top w:val="nil"/>
              <w:left w:val="nil"/>
              <w:right w:val="single" w:sz="4" w:space="0" w:color="auto"/>
            </w:tcBorders>
            <w:shd w:val="clear" w:color="auto" w:fill="auto"/>
            <w:noWrap/>
            <w:vAlign w:val="bottom"/>
          </w:tcPr>
          <w:p w14:paraId="0700FD53" w14:textId="10F1A923" w:rsidR="00967685" w:rsidRPr="005358BD" w:rsidRDefault="00967685" w:rsidP="00967685">
            <w:pPr>
              <w:spacing w:after="0" w:line="240" w:lineRule="auto"/>
              <w:jc w:val="center"/>
              <w:rPr>
                <w:rFonts w:ascii="Times New Roman" w:hAnsi="Times New Roman"/>
                <w:color w:val="000000"/>
                <w:sz w:val="24"/>
                <w:szCs w:val="24"/>
              </w:rPr>
            </w:pPr>
            <w:r w:rsidRPr="005358BD">
              <w:rPr>
                <w:rFonts w:ascii="Times New Roman" w:hAnsi="Times New Roman" w:cs="Times New Roman"/>
                <w:color w:val="000000"/>
                <w:sz w:val="24"/>
                <w:szCs w:val="24"/>
                <w:shd w:val="clear" w:color="auto" w:fill="FFFFFF"/>
              </w:rPr>
              <w:t>150 841 380 Ft</w:t>
            </w:r>
          </w:p>
        </w:tc>
        <w:tc>
          <w:tcPr>
            <w:tcW w:w="2340" w:type="dxa"/>
            <w:tcBorders>
              <w:top w:val="nil"/>
              <w:left w:val="nil"/>
              <w:bottom w:val="single" w:sz="4" w:space="0" w:color="auto"/>
              <w:right w:val="single" w:sz="4" w:space="0" w:color="auto"/>
            </w:tcBorders>
            <w:shd w:val="clear" w:color="000000" w:fill="F2F2F2"/>
            <w:noWrap/>
            <w:vAlign w:val="bottom"/>
            <w:hideMark/>
          </w:tcPr>
          <w:p w14:paraId="4C0314CB" w14:textId="77777777" w:rsidR="00967685" w:rsidRPr="005358BD" w:rsidRDefault="00967685" w:rsidP="00967685">
            <w:pPr>
              <w:spacing w:after="0" w:line="240" w:lineRule="auto"/>
              <w:jc w:val="center"/>
              <w:rPr>
                <w:rFonts w:ascii="Times New Roman" w:hAnsi="Times New Roman"/>
                <w:color w:val="000000"/>
                <w:sz w:val="24"/>
                <w:szCs w:val="24"/>
              </w:rPr>
            </w:pPr>
            <w:r w:rsidRPr="005358BD">
              <w:rPr>
                <w:rFonts w:ascii="Times New Roman" w:hAnsi="Times New Roman"/>
                <w:color w:val="000000"/>
                <w:sz w:val="24"/>
                <w:szCs w:val="24"/>
              </w:rPr>
              <w:t>Építési beruházás</w:t>
            </w:r>
          </w:p>
        </w:tc>
        <w:tc>
          <w:tcPr>
            <w:tcW w:w="1345" w:type="dxa"/>
            <w:tcBorders>
              <w:top w:val="nil"/>
              <w:left w:val="nil"/>
              <w:bottom w:val="single" w:sz="4" w:space="0" w:color="auto"/>
              <w:right w:val="single" w:sz="4" w:space="0" w:color="auto"/>
            </w:tcBorders>
            <w:shd w:val="clear" w:color="auto" w:fill="auto"/>
            <w:noWrap/>
            <w:vAlign w:val="bottom"/>
            <w:hideMark/>
          </w:tcPr>
          <w:p w14:paraId="2D41A011" w14:textId="77777777" w:rsidR="00967685" w:rsidRPr="005358BD" w:rsidRDefault="00967685" w:rsidP="00967685">
            <w:pPr>
              <w:spacing w:after="0" w:line="240" w:lineRule="auto"/>
              <w:jc w:val="center"/>
              <w:rPr>
                <w:rFonts w:ascii="Times New Roman" w:hAnsi="Times New Roman"/>
                <w:color w:val="000000"/>
                <w:sz w:val="24"/>
                <w:szCs w:val="24"/>
              </w:rPr>
            </w:pPr>
            <w:r w:rsidRPr="005358BD">
              <w:rPr>
                <w:rFonts w:ascii="Times New Roman" w:hAnsi="Times New Roman"/>
                <w:color w:val="000000"/>
                <w:sz w:val="24"/>
                <w:szCs w:val="24"/>
              </w:rPr>
              <w:t>100 millió Ft</w:t>
            </w:r>
          </w:p>
        </w:tc>
      </w:tr>
      <w:tr w:rsidR="00967685" w:rsidRPr="005358BD" w14:paraId="1642863C" w14:textId="77777777" w:rsidTr="005F4478">
        <w:trPr>
          <w:trHeight w:val="315"/>
        </w:trPr>
        <w:tc>
          <w:tcPr>
            <w:tcW w:w="3843" w:type="dxa"/>
            <w:vMerge/>
            <w:tcBorders>
              <w:left w:val="single" w:sz="4" w:space="0" w:color="auto"/>
              <w:bottom w:val="single" w:sz="4" w:space="0" w:color="auto"/>
              <w:right w:val="single" w:sz="4" w:space="0" w:color="auto"/>
            </w:tcBorders>
            <w:shd w:val="clear" w:color="000000" w:fill="F2F2F2"/>
            <w:noWrap/>
            <w:vAlign w:val="bottom"/>
            <w:hideMark/>
          </w:tcPr>
          <w:p w14:paraId="104B68D9" w14:textId="77777777" w:rsidR="00967685" w:rsidRPr="005358BD" w:rsidRDefault="00967685" w:rsidP="00967685">
            <w:pPr>
              <w:spacing w:after="0" w:line="240" w:lineRule="auto"/>
              <w:rPr>
                <w:rFonts w:ascii="Times New Roman" w:hAnsi="Times New Roman"/>
                <w:color w:val="000000"/>
                <w:sz w:val="24"/>
                <w:szCs w:val="24"/>
              </w:rPr>
            </w:pPr>
          </w:p>
        </w:tc>
        <w:tc>
          <w:tcPr>
            <w:tcW w:w="1701" w:type="dxa"/>
            <w:vMerge/>
            <w:tcBorders>
              <w:left w:val="nil"/>
              <w:bottom w:val="single" w:sz="4" w:space="0" w:color="auto"/>
              <w:right w:val="single" w:sz="4" w:space="0" w:color="auto"/>
            </w:tcBorders>
            <w:shd w:val="clear" w:color="auto" w:fill="auto"/>
            <w:noWrap/>
            <w:vAlign w:val="bottom"/>
            <w:hideMark/>
          </w:tcPr>
          <w:p w14:paraId="3802185C" w14:textId="77777777" w:rsidR="00967685" w:rsidRPr="005358BD" w:rsidRDefault="00967685" w:rsidP="00967685">
            <w:pPr>
              <w:spacing w:after="0" w:line="240" w:lineRule="auto"/>
              <w:jc w:val="center"/>
              <w:rPr>
                <w:rFonts w:ascii="Times New Roman" w:hAnsi="Times New Roman"/>
                <w:color w:val="000000"/>
                <w:sz w:val="24"/>
                <w:szCs w:val="24"/>
              </w:rPr>
            </w:pPr>
          </w:p>
        </w:tc>
        <w:tc>
          <w:tcPr>
            <w:tcW w:w="2340" w:type="dxa"/>
            <w:tcBorders>
              <w:top w:val="nil"/>
              <w:left w:val="nil"/>
              <w:bottom w:val="single" w:sz="4" w:space="0" w:color="auto"/>
              <w:right w:val="single" w:sz="4" w:space="0" w:color="auto"/>
            </w:tcBorders>
            <w:shd w:val="clear" w:color="000000" w:fill="F2F2F2"/>
            <w:noWrap/>
            <w:vAlign w:val="bottom"/>
            <w:hideMark/>
          </w:tcPr>
          <w:p w14:paraId="436D5EDC" w14:textId="77777777" w:rsidR="00967685" w:rsidRPr="005358BD" w:rsidRDefault="00967685" w:rsidP="00967685">
            <w:pPr>
              <w:spacing w:after="0" w:line="240" w:lineRule="auto"/>
              <w:jc w:val="center"/>
              <w:rPr>
                <w:rFonts w:ascii="Times New Roman" w:hAnsi="Times New Roman"/>
                <w:color w:val="000000"/>
                <w:sz w:val="24"/>
                <w:szCs w:val="24"/>
              </w:rPr>
            </w:pPr>
            <w:r w:rsidRPr="005358BD">
              <w:rPr>
                <w:rFonts w:ascii="Times New Roman" w:hAnsi="Times New Roman"/>
                <w:color w:val="000000"/>
                <w:sz w:val="24"/>
                <w:szCs w:val="24"/>
              </w:rPr>
              <w:t>Szolgáltatás megrendelés</w:t>
            </w:r>
          </w:p>
        </w:tc>
        <w:tc>
          <w:tcPr>
            <w:tcW w:w="1345" w:type="dxa"/>
            <w:tcBorders>
              <w:top w:val="nil"/>
              <w:left w:val="nil"/>
              <w:bottom w:val="single" w:sz="4" w:space="0" w:color="auto"/>
              <w:right w:val="single" w:sz="4" w:space="0" w:color="auto"/>
            </w:tcBorders>
            <w:shd w:val="clear" w:color="auto" w:fill="auto"/>
            <w:noWrap/>
            <w:vAlign w:val="bottom"/>
            <w:hideMark/>
          </w:tcPr>
          <w:p w14:paraId="55DCE4CE" w14:textId="77777777" w:rsidR="00967685" w:rsidRPr="005358BD" w:rsidRDefault="00967685" w:rsidP="00967685">
            <w:pPr>
              <w:spacing w:after="0" w:line="240" w:lineRule="auto"/>
              <w:jc w:val="center"/>
              <w:rPr>
                <w:rFonts w:ascii="Times New Roman" w:hAnsi="Times New Roman"/>
                <w:color w:val="000000"/>
                <w:sz w:val="24"/>
                <w:szCs w:val="24"/>
              </w:rPr>
            </w:pPr>
            <w:r w:rsidRPr="005358BD">
              <w:rPr>
                <w:rFonts w:ascii="Times New Roman" w:hAnsi="Times New Roman"/>
                <w:color w:val="000000"/>
                <w:sz w:val="24"/>
                <w:szCs w:val="24"/>
              </w:rPr>
              <w:t>50 millió Ft</w:t>
            </w:r>
          </w:p>
        </w:tc>
      </w:tr>
      <w:tr w:rsidR="00967685" w:rsidRPr="005358BD" w14:paraId="7D5A6933" w14:textId="77777777" w:rsidTr="005F4478">
        <w:trPr>
          <w:trHeight w:val="315"/>
        </w:trPr>
        <w:tc>
          <w:tcPr>
            <w:tcW w:w="5544" w:type="dxa"/>
            <w:gridSpan w:val="2"/>
            <w:tcBorders>
              <w:top w:val="single" w:sz="4" w:space="0" w:color="auto"/>
              <w:left w:val="single" w:sz="4" w:space="0" w:color="auto"/>
              <w:bottom w:val="single" w:sz="4" w:space="0" w:color="auto"/>
              <w:right w:val="single" w:sz="4" w:space="0" w:color="000000"/>
            </w:tcBorders>
            <w:shd w:val="clear" w:color="000000" w:fill="F2F2F2"/>
            <w:noWrap/>
            <w:vAlign w:val="bottom"/>
            <w:hideMark/>
          </w:tcPr>
          <w:p w14:paraId="112465A5" w14:textId="77777777" w:rsidR="00967685" w:rsidRPr="005358BD" w:rsidRDefault="00967685" w:rsidP="00967685">
            <w:pPr>
              <w:spacing w:after="0" w:line="240" w:lineRule="auto"/>
              <w:jc w:val="center"/>
              <w:rPr>
                <w:rFonts w:ascii="Times New Roman" w:hAnsi="Times New Roman"/>
                <w:b/>
                <w:bCs/>
                <w:color w:val="000000"/>
                <w:sz w:val="24"/>
                <w:szCs w:val="24"/>
              </w:rPr>
            </w:pPr>
            <w:r w:rsidRPr="005358BD">
              <w:rPr>
                <w:rFonts w:ascii="Times New Roman" w:hAnsi="Times New Roman"/>
                <w:b/>
                <w:bCs/>
                <w:color w:val="000000"/>
                <w:sz w:val="24"/>
                <w:szCs w:val="24"/>
              </w:rPr>
              <w:t>Közszolgáltatói szerződés esetén:</w:t>
            </w:r>
          </w:p>
        </w:tc>
        <w:tc>
          <w:tcPr>
            <w:tcW w:w="2340" w:type="dxa"/>
            <w:tcBorders>
              <w:top w:val="nil"/>
              <w:left w:val="nil"/>
              <w:bottom w:val="single" w:sz="4" w:space="0" w:color="auto"/>
              <w:right w:val="single" w:sz="4" w:space="0" w:color="auto"/>
            </w:tcBorders>
            <w:shd w:val="clear" w:color="000000" w:fill="F2F2F2"/>
            <w:noWrap/>
            <w:vAlign w:val="bottom"/>
            <w:hideMark/>
          </w:tcPr>
          <w:p w14:paraId="3C5C271C" w14:textId="77777777" w:rsidR="00967685" w:rsidRPr="005358BD" w:rsidRDefault="00967685" w:rsidP="00967685">
            <w:pPr>
              <w:spacing w:after="0" w:line="240" w:lineRule="auto"/>
              <w:jc w:val="center"/>
              <w:rPr>
                <w:rFonts w:ascii="Times New Roman" w:hAnsi="Times New Roman"/>
                <w:color w:val="000000"/>
                <w:sz w:val="24"/>
                <w:szCs w:val="24"/>
              </w:rPr>
            </w:pPr>
            <w:r w:rsidRPr="005358BD">
              <w:rPr>
                <w:rFonts w:ascii="Times New Roman" w:hAnsi="Times New Roman"/>
                <w:color w:val="000000"/>
                <w:sz w:val="24"/>
                <w:szCs w:val="24"/>
              </w:rPr>
              <w:t>Építési koncesszió</w:t>
            </w:r>
          </w:p>
        </w:tc>
        <w:tc>
          <w:tcPr>
            <w:tcW w:w="1345" w:type="dxa"/>
            <w:tcBorders>
              <w:top w:val="nil"/>
              <w:left w:val="nil"/>
              <w:bottom w:val="single" w:sz="4" w:space="0" w:color="auto"/>
              <w:right w:val="single" w:sz="4" w:space="0" w:color="auto"/>
            </w:tcBorders>
            <w:shd w:val="clear" w:color="auto" w:fill="auto"/>
            <w:noWrap/>
            <w:vAlign w:val="bottom"/>
            <w:hideMark/>
          </w:tcPr>
          <w:p w14:paraId="3655318B" w14:textId="21F26235" w:rsidR="00967685" w:rsidRPr="005358BD" w:rsidRDefault="00967685" w:rsidP="00967685">
            <w:pPr>
              <w:spacing w:after="0" w:line="240" w:lineRule="auto"/>
              <w:jc w:val="center"/>
              <w:rPr>
                <w:rFonts w:ascii="Times New Roman" w:hAnsi="Times New Roman"/>
                <w:color w:val="000000"/>
                <w:sz w:val="24"/>
                <w:szCs w:val="24"/>
              </w:rPr>
            </w:pPr>
            <w:r w:rsidRPr="005358BD">
              <w:rPr>
                <w:rFonts w:ascii="Times New Roman" w:hAnsi="Times New Roman"/>
                <w:color w:val="000000"/>
                <w:sz w:val="24"/>
                <w:szCs w:val="24"/>
              </w:rPr>
              <w:t>200 millió Ft</w:t>
            </w:r>
          </w:p>
        </w:tc>
      </w:tr>
      <w:tr w:rsidR="00967685" w:rsidRPr="005358BD" w14:paraId="167C0C44" w14:textId="77777777" w:rsidTr="005F4478">
        <w:trPr>
          <w:trHeight w:val="315"/>
        </w:trPr>
        <w:tc>
          <w:tcPr>
            <w:tcW w:w="3843" w:type="dxa"/>
            <w:tcBorders>
              <w:top w:val="nil"/>
              <w:left w:val="single" w:sz="4" w:space="0" w:color="auto"/>
              <w:bottom w:val="single" w:sz="4" w:space="0" w:color="auto"/>
              <w:right w:val="single" w:sz="4" w:space="0" w:color="auto"/>
            </w:tcBorders>
            <w:shd w:val="clear" w:color="000000" w:fill="F2F2F2"/>
            <w:noWrap/>
            <w:vAlign w:val="bottom"/>
            <w:hideMark/>
          </w:tcPr>
          <w:p w14:paraId="1082C337" w14:textId="77777777" w:rsidR="00967685" w:rsidRPr="005358BD" w:rsidRDefault="00967685" w:rsidP="00967685">
            <w:pPr>
              <w:spacing w:after="0" w:line="240" w:lineRule="auto"/>
              <w:rPr>
                <w:rFonts w:ascii="Times New Roman" w:hAnsi="Times New Roman"/>
                <w:color w:val="000000"/>
                <w:sz w:val="24"/>
                <w:szCs w:val="24"/>
              </w:rPr>
            </w:pPr>
            <w:r w:rsidRPr="005358BD">
              <w:rPr>
                <w:rFonts w:ascii="Times New Roman" w:hAnsi="Times New Roman"/>
                <w:color w:val="000000"/>
                <w:sz w:val="24"/>
                <w:szCs w:val="24"/>
              </w:rPr>
              <w:t>Árubeszerzés, szolgáltatás megrendelés</w:t>
            </w:r>
          </w:p>
        </w:tc>
        <w:tc>
          <w:tcPr>
            <w:tcW w:w="1701" w:type="dxa"/>
            <w:tcBorders>
              <w:top w:val="nil"/>
              <w:left w:val="nil"/>
              <w:bottom w:val="single" w:sz="4" w:space="0" w:color="auto"/>
              <w:right w:val="single" w:sz="4" w:space="0" w:color="auto"/>
            </w:tcBorders>
            <w:shd w:val="clear" w:color="auto" w:fill="auto"/>
            <w:noWrap/>
            <w:vAlign w:val="bottom"/>
            <w:hideMark/>
          </w:tcPr>
          <w:p w14:paraId="0387C7DC" w14:textId="6AAE5176" w:rsidR="00967685" w:rsidRPr="005358BD" w:rsidRDefault="00967685" w:rsidP="00967685">
            <w:pPr>
              <w:spacing w:after="0" w:line="240" w:lineRule="auto"/>
              <w:jc w:val="center"/>
              <w:rPr>
                <w:rFonts w:ascii="Times New Roman" w:hAnsi="Times New Roman"/>
                <w:color w:val="000000"/>
                <w:sz w:val="24"/>
                <w:szCs w:val="24"/>
              </w:rPr>
            </w:pPr>
            <w:r w:rsidRPr="005358BD">
              <w:rPr>
                <w:rFonts w:ascii="Times New Roman" w:hAnsi="Times New Roman"/>
                <w:color w:val="000000"/>
                <w:sz w:val="24"/>
                <w:szCs w:val="24"/>
              </w:rPr>
              <w:t>150.841.380 Ft</w:t>
            </w:r>
          </w:p>
        </w:tc>
        <w:tc>
          <w:tcPr>
            <w:tcW w:w="2340" w:type="dxa"/>
            <w:tcBorders>
              <w:top w:val="nil"/>
              <w:left w:val="nil"/>
              <w:bottom w:val="single" w:sz="4" w:space="0" w:color="auto"/>
              <w:right w:val="single" w:sz="4" w:space="0" w:color="auto"/>
            </w:tcBorders>
            <w:shd w:val="clear" w:color="000000" w:fill="F2F2F2"/>
            <w:noWrap/>
            <w:vAlign w:val="bottom"/>
            <w:hideMark/>
          </w:tcPr>
          <w:p w14:paraId="0B0B0337" w14:textId="77777777" w:rsidR="00967685" w:rsidRPr="005358BD" w:rsidRDefault="00967685" w:rsidP="00967685">
            <w:pPr>
              <w:spacing w:after="0" w:line="240" w:lineRule="auto"/>
              <w:jc w:val="center"/>
              <w:rPr>
                <w:rFonts w:ascii="Times New Roman" w:hAnsi="Times New Roman"/>
                <w:color w:val="000000"/>
                <w:sz w:val="24"/>
                <w:szCs w:val="24"/>
              </w:rPr>
            </w:pPr>
            <w:r w:rsidRPr="005358BD">
              <w:rPr>
                <w:rFonts w:ascii="Times New Roman" w:hAnsi="Times New Roman"/>
                <w:color w:val="000000"/>
                <w:sz w:val="24"/>
                <w:szCs w:val="24"/>
              </w:rPr>
              <w:t>Szolgáltatási koncesszió</w:t>
            </w:r>
          </w:p>
        </w:tc>
        <w:tc>
          <w:tcPr>
            <w:tcW w:w="1345" w:type="dxa"/>
            <w:tcBorders>
              <w:top w:val="nil"/>
              <w:left w:val="nil"/>
              <w:bottom w:val="single" w:sz="4" w:space="0" w:color="auto"/>
              <w:right w:val="single" w:sz="4" w:space="0" w:color="auto"/>
            </w:tcBorders>
            <w:shd w:val="clear" w:color="auto" w:fill="auto"/>
            <w:noWrap/>
            <w:vAlign w:val="bottom"/>
            <w:hideMark/>
          </w:tcPr>
          <w:p w14:paraId="4087029D" w14:textId="77777777" w:rsidR="00967685" w:rsidRPr="005358BD" w:rsidRDefault="00967685" w:rsidP="00967685">
            <w:pPr>
              <w:spacing w:after="0" w:line="240" w:lineRule="auto"/>
              <w:jc w:val="center"/>
              <w:rPr>
                <w:rFonts w:ascii="Times New Roman" w:hAnsi="Times New Roman"/>
                <w:color w:val="000000"/>
                <w:sz w:val="24"/>
                <w:szCs w:val="24"/>
              </w:rPr>
            </w:pPr>
            <w:r w:rsidRPr="005358BD">
              <w:rPr>
                <w:rFonts w:ascii="Times New Roman" w:hAnsi="Times New Roman"/>
                <w:color w:val="000000"/>
                <w:sz w:val="24"/>
                <w:szCs w:val="24"/>
              </w:rPr>
              <w:t>100 millió Ft</w:t>
            </w:r>
          </w:p>
        </w:tc>
      </w:tr>
      <w:tr w:rsidR="00967685" w:rsidRPr="005358BD" w14:paraId="50585F9F" w14:textId="77777777" w:rsidTr="005F4478">
        <w:trPr>
          <w:trHeight w:val="315"/>
        </w:trPr>
        <w:tc>
          <w:tcPr>
            <w:tcW w:w="3843" w:type="dxa"/>
            <w:tcBorders>
              <w:top w:val="nil"/>
              <w:left w:val="single" w:sz="4" w:space="0" w:color="auto"/>
              <w:bottom w:val="single" w:sz="4" w:space="0" w:color="auto"/>
              <w:right w:val="single" w:sz="4" w:space="0" w:color="auto"/>
            </w:tcBorders>
            <w:shd w:val="clear" w:color="000000" w:fill="F2F2F2"/>
            <w:noWrap/>
            <w:vAlign w:val="bottom"/>
            <w:hideMark/>
          </w:tcPr>
          <w:p w14:paraId="2FEF4E44" w14:textId="77777777" w:rsidR="00967685" w:rsidRPr="005358BD" w:rsidRDefault="00967685" w:rsidP="00967685">
            <w:pPr>
              <w:spacing w:after="0" w:line="240" w:lineRule="auto"/>
              <w:rPr>
                <w:rFonts w:ascii="Times New Roman" w:hAnsi="Times New Roman"/>
                <w:color w:val="000000"/>
                <w:sz w:val="24"/>
                <w:szCs w:val="24"/>
              </w:rPr>
            </w:pPr>
            <w:r w:rsidRPr="005358BD">
              <w:rPr>
                <w:rFonts w:ascii="Times New Roman" w:hAnsi="Times New Roman"/>
                <w:color w:val="000000"/>
                <w:sz w:val="24"/>
                <w:szCs w:val="24"/>
              </w:rPr>
              <w:t>Építési beruházás</w:t>
            </w:r>
          </w:p>
        </w:tc>
        <w:tc>
          <w:tcPr>
            <w:tcW w:w="1701" w:type="dxa"/>
            <w:tcBorders>
              <w:top w:val="nil"/>
              <w:left w:val="nil"/>
              <w:bottom w:val="single" w:sz="4" w:space="0" w:color="auto"/>
              <w:right w:val="single" w:sz="4" w:space="0" w:color="auto"/>
            </w:tcBorders>
            <w:shd w:val="clear" w:color="auto" w:fill="auto"/>
            <w:noWrap/>
            <w:vAlign w:val="bottom"/>
            <w:hideMark/>
          </w:tcPr>
          <w:p w14:paraId="0A9A5E13" w14:textId="623C455D" w:rsidR="00967685" w:rsidRPr="005358BD" w:rsidRDefault="00967685" w:rsidP="00967685">
            <w:pPr>
              <w:spacing w:after="0" w:line="240" w:lineRule="auto"/>
              <w:jc w:val="center"/>
              <w:rPr>
                <w:rFonts w:ascii="Times New Roman" w:hAnsi="Times New Roman"/>
                <w:color w:val="000000"/>
                <w:sz w:val="24"/>
                <w:szCs w:val="24"/>
              </w:rPr>
            </w:pPr>
            <w:r w:rsidRPr="005358BD">
              <w:rPr>
                <w:rFonts w:ascii="Times New Roman" w:hAnsi="Times New Roman"/>
                <w:color w:val="000000"/>
                <w:sz w:val="24"/>
                <w:szCs w:val="24"/>
              </w:rPr>
              <w:t xml:space="preserve">1.883.592.360 Ft </w:t>
            </w:r>
            <w:proofErr w:type="spellStart"/>
            <w:r w:rsidRPr="005358BD">
              <w:rPr>
                <w:rFonts w:ascii="Times New Roman" w:hAnsi="Times New Roman"/>
                <w:color w:val="000000"/>
                <w:sz w:val="24"/>
                <w:szCs w:val="24"/>
              </w:rPr>
              <w:t>Ft</w:t>
            </w:r>
            <w:proofErr w:type="spellEnd"/>
          </w:p>
        </w:tc>
        <w:tc>
          <w:tcPr>
            <w:tcW w:w="2340" w:type="dxa"/>
            <w:tcBorders>
              <w:top w:val="nil"/>
              <w:left w:val="nil"/>
              <w:bottom w:val="single" w:sz="4" w:space="0" w:color="auto"/>
              <w:right w:val="single" w:sz="4" w:space="0" w:color="auto"/>
            </w:tcBorders>
            <w:shd w:val="clear" w:color="auto" w:fill="auto"/>
            <w:noWrap/>
            <w:vAlign w:val="bottom"/>
            <w:hideMark/>
          </w:tcPr>
          <w:p w14:paraId="5F17AA6F" w14:textId="77777777" w:rsidR="00967685" w:rsidRPr="005358BD" w:rsidRDefault="00967685" w:rsidP="00967685">
            <w:pPr>
              <w:spacing w:after="0" w:line="240" w:lineRule="auto"/>
              <w:jc w:val="center"/>
              <w:rPr>
                <w:rFonts w:ascii="Times New Roman" w:hAnsi="Times New Roman"/>
                <w:color w:val="000000"/>
                <w:sz w:val="24"/>
                <w:szCs w:val="24"/>
              </w:rPr>
            </w:pPr>
            <w:r w:rsidRPr="005358BD">
              <w:rPr>
                <w:rFonts w:ascii="Times New Roman" w:hAnsi="Times New Roman"/>
                <w:color w:val="000000"/>
                <w:sz w:val="24"/>
                <w:szCs w:val="24"/>
              </w:rPr>
              <w:t> </w:t>
            </w:r>
          </w:p>
        </w:tc>
        <w:tc>
          <w:tcPr>
            <w:tcW w:w="1345" w:type="dxa"/>
            <w:tcBorders>
              <w:top w:val="nil"/>
              <w:left w:val="nil"/>
              <w:bottom w:val="single" w:sz="4" w:space="0" w:color="auto"/>
              <w:right w:val="single" w:sz="4" w:space="0" w:color="auto"/>
            </w:tcBorders>
            <w:shd w:val="clear" w:color="auto" w:fill="auto"/>
            <w:noWrap/>
            <w:vAlign w:val="bottom"/>
            <w:hideMark/>
          </w:tcPr>
          <w:p w14:paraId="29F2529F" w14:textId="77777777" w:rsidR="00967685" w:rsidRPr="005358BD" w:rsidRDefault="00967685" w:rsidP="00967685">
            <w:pPr>
              <w:spacing w:after="0" w:line="240" w:lineRule="auto"/>
              <w:jc w:val="center"/>
              <w:rPr>
                <w:rFonts w:ascii="Times New Roman" w:hAnsi="Times New Roman"/>
                <w:color w:val="000000"/>
                <w:sz w:val="24"/>
                <w:szCs w:val="24"/>
              </w:rPr>
            </w:pPr>
            <w:r w:rsidRPr="005358BD">
              <w:rPr>
                <w:rFonts w:ascii="Times New Roman" w:hAnsi="Times New Roman"/>
                <w:color w:val="000000"/>
                <w:sz w:val="24"/>
                <w:szCs w:val="24"/>
              </w:rPr>
              <w:t> </w:t>
            </w:r>
          </w:p>
        </w:tc>
      </w:tr>
      <w:tr w:rsidR="00967685" w:rsidRPr="005358BD" w14:paraId="1BF02484" w14:textId="77777777" w:rsidTr="005F4478">
        <w:trPr>
          <w:trHeight w:val="315"/>
        </w:trPr>
        <w:tc>
          <w:tcPr>
            <w:tcW w:w="3843" w:type="dxa"/>
            <w:tcBorders>
              <w:top w:val="nil"/>
              <w:left w:val="single" w:sz="4" w:space="0" w:color="auto"/>
              <w:bottom w:val="single" w:sz="4" w:space="0" w:color="auto"/>
              <w:right w:val="single" w:sz="4" w:space="0" w:color="auto"/>
            </w:tcBorders>
            <w:shd w:val="clear" w:color="000000" w:fill="F2F2F2"/>
            <w:noWrap/>
            <w:vAlign w:val="bottom"/>
            <w:hideMark/>
          </w:tcPr>
          <w:p w14:paraId="69594A00" w14:textId="77777777" w:rsidR="00967685" w:rsidRPr="005358BD" w:rsidRDefault="00967685" w:rsidP="00967685">
            <w:pPr>
              <w:spacing w:after="0" w:line="240" w:lineRule="auto"/>
              <w:rPr>
                <w:rFonts w:ascii="Times New Roman" w:hAnsi="Times New Roman"/>
                <w:color w:val="000000"/>
                <w:sz w:val="24"/>
                <w:szCs w:val="24"/>
              </w:rPr>
            </w:pPr>
            <w:r w:rsidRPr="005358BD">
              <w:rPr>
                <w:rFonts w:ascii="Times New Roman" w:hAnsi="Times New Roman"/>
                <w:color w:val="000000"/>
                <w:sz w:val="24"/>
                <w:szCs w:val="24"/>
              </w:rPr>
              <w:t>Szociális és egyéb szolgáltatás</w:t>
            </w:r>
          </w:p>
        </w:tc>
        <w:tc>
          <w:tcPr>
            <w:tcW w:w="1701" w:type="dxa"/>
            <w:tcBorders>
              <w:top w:val="nil"/>
              <w:left w:val="nil"/>
              <w:bottom w:val="single" w:sz="4" w:space="0" w:color="auto"/>
              <w:right w:val="single" w:sz="4" w:space="0" w:color="auto"/>
            </w:tcBorders>
            <w:shd w:val="clear" w:color="auto" w:fill="auto"/>
            <w:noWrap/>
            <w:vAlign w:val="bottom"/>
            <w:hideMark/>
          </w:tcPr>
          <w:p w14:paraId="2178C9C7" w14:textId="3D3DDFF2" w:rsidR="00967685" w:rsidRPr="005358BD" w:rsidRDefault="00967685" w:rsidP="00967685">
            <w:pPr>
              <w:spacing w:after="0" w:line="240" w:lineRule="auto"/>
              <w:jc w:val="center"/>
              <w:rPr>
                <w:rFonts w:ascii="Times New Roman" w:hAnsi="Times New Roman"/>
                <w:color w:val="000000"/>
                <w:sz w:val="24"/>
                <w:szCs w:val="24"/>
              </w:rPr>
            </w:pPr>
            <w:r w:rsidRPr="005358BD">
              <w:rPr>
                <w:rFonts w:ascii="Times New Roman" w:hAnsi="Times New Roman"/>
                <w:color w:val="000000"/>
                <w:sz w:val="24"/>
                <w:szCs w:val="24"/>
              </w:rPr>
              <w:t>349.980.000 Ft</w:t>
            </w:r>
          </w:p>
        </w:tc>
        <w:tc>
          <w:tcPr>
            <w:tcW w:w="2340" w:type="dxa"/>
            <w:tcBorders>
              <w:top w:val="nil"/>
              <w:left w:val="nil"/>
              <w:bottom w:val="single" w:sz="4" w:space="0" w:color="auto"/>
              <w:right w:val="single" w:sz="4" w:space="0" w:color="auto"/>
            </w:tcBorders>
            <w:shd w:val="clear" w:color="auto" w:fill="auto"/>
            <w:noWrap/>
            <w:vAlign w:val="bottom"/>
            <w:hideMark/>
          </w:tcPr>
          <w:p w14:paraId="31E1A0B9" w14:textId="77777777" w:rsidR="00967685" w:rsidRPr="005358BD" w:rsidRDefault="00967685" w:rsidP="00967685">
            <w:pPr>
              <w:spacing w:after="0" w:line="240" w:lineRule="auto"/>
              <w:jc w:val="center"/>
              <w:rPr>
                <w:rFonts w:ascii="Times New Roman" w:hAnsi="Times New Roman"/>
                <w:b/>
                <w:bCs/>
                <w:color w:val="000000"/>
                <w:sz w:val="24"/>
                <w:szCs w:val="24"/>
              </w:rPr>
            </w:pPr>
            <w:r w:rsidRPr="005358BD">
              <w:rPr>
                <w:rFonts w:ascii="Times New Roman" w:hAnsi="Times New Roman"/>
                <w:b/>
                <w:bCs/>
                <w:color w:val="000000"/>
                <w:sz w:val="24"/>
                <w:szCs w:val="24"/>
              </w:rPr>
              <w:t> </w:t>
            </w:r>
          </w:p>
        </w:tc>
        <w:tc>
          <w:tcPr>
            <w:tcW w:w="1345" w:type="dxa"/>
            <w:tcBorders>
              <w:top w:val="nil"/>
              <w:left w:val="nil"/>
              <w:bottom w:val="single" w:sz="4" w:space="0" w:color="auto"/>
              <w:right w:val="single" w:sz="4" w:space="0" w:color="auto"/>
            </w:tcBorders>
            <w:shd w:val="clear" w:color="auto" w:fill="auto"/>
            <w:noWrap/>
            <w:vAlign w:val="bottom"/>
            <w:hideMark/>
          </w:tcPr>
          <w:p w14:paraId="37DFB359" w14:textId="77777777" w:rsidR="00967685" w:rsidRPr="005358BD" w:rsidRDefault="00967685" w:rsidP="00967685">
            <w:pPr>
              <w:spacing w:after="0" w:line="240" w:lineRule="auto"/>
              <w:jc w:val="center"/>
              <w:rPr>
                <w:rFonts w:ascii="Times New Roman" w:hAnsi="Times New Roman"/>
                <w:b/>
                <w:bCs/>
                <w:color w:val="000000"/>
                <w:sz w:val="24"/>
                <w:szCs w:val="24"/>
              </w:rPr>
            </w:pPr>
            <w:r w:rsidRPr="005358BD">
              <w:rPr>
                <w:rFonts w:ascii="Times New Roman" w:hAnsi="Times New Roman"/>
                <w:b/>
                <w:bCs/>
                <w:color w:val="000000"/>
                <w:sz w:val="24"/>
                <w:szCs w:val="24"/>
              </w:rPr>
              <w:t> </w:t>
            </w:r>
          </w:p>
        </w:tc>
      </w:tr>
      <w:tr w:rsidR="00967685" w:rsidRPr="005358BD" w14:paraId="63B44509" w14:textId="77777777" w:rsidTr="005F4478">
        <w:trPr>
          <w:trHeight w:val="315"/>
        </w:trPr>
        <w:tc>
          <w:tcPr>
            <w:tcW w:w="3843" w:type="dxa"/>
            <w:tcBorders>
              <w:top w:val="single" w:sz="4" w:space="0" w:color="auto"/>
              <w:left w:val="single" w:sz="4" w:space="0" w:color="auto"/>
              <w:bottom w:val="single" w:sz="4" w:space="0" w:color="auto"/>
              <w:right w:val="nil"/>
            </w:tcBorders>
            <w:shd w:val="clear" w:color="auto" w:fill="auto"/>
            <w:noWrap/>
            <w:vAlign w:val="bottom"/>
            <w:hideMark/>
          </w:tcPr>
          <w:p w14:paraId="66B5A4DB" w14:textId="77777777" w:rsidR="00967685" w:rsidRPr="005358BD" w:rsidRDefault="00967685" w:rsidP="00967685">
            <w:pPr>
              <w:spacing w:after="0" w:line="240" w:lineRule="auto"/>
              <w:rPr>
                <w:rFonts w:ascii="Times New Roman" w:hAnsi="Times New Roman"/>
                <w:b/>
                <w:bCs/>
                <w:color w:val="000000"/>
                <w:sz w:val="24"/>
                <w:szCs w:val="24"/>
              </w:rPr>
            </w:pPr>
            <w:r w:rsidRPr="005358BD">
              <w:rPr>
                <w:rFonts w:ascii="Times New Roman" w:hAnsi="Times New Roman"/>
                <w:b/>
                <w:bCs/>
                <w:color w:val="000000"/>
                <w:sz w:val="24"/>
                <w:szCs w:val="24"/>
              </w:rPr>
              <w:t>Tervpályázati eljárás-szolgáltatás megrendelés</w:t>
            </w:r>
          </w:p>
        </w:tc>
        <w:tc>
          <w:tcPr>
            <w:tcW w:w="1701" w:type="dxa"/>
            <w:tcBorders>
              <w:top w:val="nil"/>
              <w:left w:val="single" w:sz="4" w:space="0" w:color="auto"/>
              <w:bottom w:val="single" w:sz="4" w:space="0" w:color="auto"/>
              <w:right w:val="single" w:sz="4" w:space="0" w:color="auto"/>
            </w:tcBorders>
            <w:shd w:val="clear" w:color="auto" w:fill="auto"/>
            <w:noWrap/>
            <w:vAlign w:val="bottom"/>
            <w:hideMark/>
          </w:tcPr>
          <w:p w14:paraId="61825BA5" w14:textId="2B94276F" w:rsidR="00967685" w:rsidRPr="005358BD" w:rsidRDefault="00967685" w:rsidP="00967685">
            <w:pPr>
              <w:spacing w:after="0" w:line="240" w:lineRule="auto"/>
              <w:jc w:val="center"/>
              <w:rPr>
                <w:rFonts w:ascii="Times New Roman" w:hAnsi="Times New Roman"/>
                <w:color w:val="000000"/>
                <w:sz w:val="24"/>
                <w:szCs w:val="24"/>
              </w:rPr>
            </w:pPr>
            <w:r w:rsidRPr="005358BD">
              <w:rPr>
                <w:rFonts w:ascii="Times New Roman" w:hAnsi="Times New Roman"/>
                <w:color w:val="000000"/>
                <w:sz w:val="24"/>
                <w:szCs w:val="24"/>
              </w:rPr>
              <w:t>136 343 680 Ft</w:t>
            </w:r>
          </w:p>
        </w:tc>
        <w:tc>
          <w:tcPr>
            <w:tcW w:w="2340" w:type="dxa"/>
            <w:tcBorders>
              <w:top w:val="nil"/>
              <w:left w:val="nil"/>
              <w:bottom w:val="nil"/>
              <w:right w:val="nil"/>
            </w:tcBorders>
            <w:shd w:val="clear" w:color="auto" w:fill="auto"/>
            <w:noWrap/>
            <w:vAlign w:val="bottom"/>
            <w:hideMark/>
          </w:tcPr>
          <w:p w14:paraId="6102ACF8" w14:textId="77777777" w:rsidR="00967685" w:rsidRPr="005358BD" w:rsidRDefault="00967685" w:rsidP="00967685">
            <w:pPr>
              <w:spacing w:after="0" w:line="240" w:lineRule="auto"/>
              <w:jc w:val="center"/>
              <w:rPr>
                <w:rFonts w:ascii="Times New Roman" w:hAnsi="Times New Roman"/>
                <w:b/>
                <w:bCs/>
                <w:color w:val="000000"/>
                <w:sz w:val="24"/>
                <w:szCs w:val="24"/>
              </w:rPr>
            </w:pPr>
          </w:p>
        </w:tc>
        <w:tc>
          <w:tcPr>
            <w:tcW w:w="1345" w:type="dxa"/>
            <w:tcBorders>
              <w:top w:val="single" w:sz="4" w:space="0" w:color="auto"/>
              <w:left w:val="nil"/>
            </w:tcBorders>
            <w:shd w:val="clear" w:color="auto" w:fill="auto"/>
            <w:noWrap/>
            <w:vAlign w:val="bottom"/>
            <w:hideMark/>
          </w:tcPr>
          <w:p w14:paraId="3EB292BD" w14:textId="77777777" w:rsidR="00967685" w:rsidRPr="005358BD" w:rsidRDefault="00967685" w:rsidP="00967685">
            <w:pPr>
              <w:spacing w:after="0" w:line="240" w:lineRule="auto"/>
              <w:jc w:val="center"/>
              <w:rPr>
                <w:rFonts w:ascii="Times New Roman" w:hAnsi="Times New Roman"/>
                <w:b/>
                <w:bCs/>
                <w:color w:val="000000"/>
                <w:sz w:val="24"/>
                <w:szCs w:val="24"/>
              </w:rPr>
            </w:pPr>
            <w:r w:rsidRPr="005358BD">
              <w:rPr>
                <w:rFonts w:ascii="Times New Roman" w:hAnsi="Times New Roman"/>
                <w:b/>
                <w:bCs/>
                <w:color w:val="000000"/>
                <w:sz w:val="24"/>
                <w:szCs w:val="24"/>
              </w:rPr>
              <w:t> </w:t>
            </w:r>
          </w:p>
        </w:tc>
      </w:tr>
      <w:tr w:rsidR="00967685" w:rsidRPr="005358BD" w14:paraId="6BB71D6D" w14:textId="77777777" w:rsidTr="005358BD">
        <w:trPr>
          <w:trHeight w:val="58"/>
        </w:trPr>
        <w:tc>
          <w:tcPr>
            <w:tcW w:w="3843" w:type="dxa"/>
            <w:tcBorders>
              <w:top w:val="single" w:sz="4" w:space="0" w:color="auto"/>
              <w:left w:val="single" w:sz="4" w:space="0" w:color="auto"/>
              <w:bottom w:val="single" w:sz="4" w:space="0" w:color="auto"/>
              <w:right w:val="nil"/>
            </w:tcBorders>
            <w:shd w:val="clear" w:color="auto" w:fill="auto"/>
            <w:noWrap/>
            <w:vAlign w:val="bottom"/>
            <w:hideMark/>
          </w:tcPr>
          <w:p w14:paraId="15C94516" w14:textId="77777777" w:rsidR="00967685" w:rsidRPr="005358BD" w:rsidRDefault="00967685" w:rsidP="00967685">
            <w:pPr>
              <w:spacing w:after="0" w:line="240" w:lineRule="auto"/>
              <w:rPr>
                <w:rFonts w:ascii="Times New Roman" w:hAnsi="Times New Roman"/>
                <w:b/>
                <w:bCs/>
                <w:color w:val="000000"/>
                <w:sz w:val="24"/>
                <w:szCs w:val="24"/>
              </w:rPr>
            </w:pPr>
            <w:r w:rsidRPr="005358BD">
              <w:rPr>
                <w:rFonts w:ascii="Times New Roman" w:hAnsi="Times New Roman"/>
                <w:b/>
                <w:bCs/>
                <w:color w:val="000000"/>
                <w:sz w:val="24"/>
                <w:szCs w:val="24"/>
              </w:rPr>
              <w:t>Kbt. IV. rész építési és szolgáltatási koncesszió</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56C1629" w14:textId="56655CD1" w:rsidR="00967685" w:rsidRPr="005358BD" w:rsidRDefault="00967685" w:rsidP="00967685">
            <w:pPr>
              <w:spacing w:after="0" w:line="240" w:lineRule="auto"/>
              <w:jc w:val="center"/>
              <w:rPr>
                <w:rFonts w:ascii="Times New Roman" w:hAnsi="Times New Roman"/>
                <w:color w:val="000000"/>
                <w:sz w:val="24"/>
                <w:szCs w:val="24"/>
              </w:rPr>
            </w:pPr>
            <w:r w:rsidRPr="005358BD">
              <w:rPr>
                <w:rFonts w:ascii="Times New Roman" w:hAnsi="Times New Roman"/>
                <w:color w:val="000000"/>
                <w:sz w:val="24"/>
                <w:szCs w:val="24"/>
              </w:rPr>
              <w:t>1 704 296 000 Ft</w:t>
            </w:r>
          </w:p>
        </w:tc>
        <w:tc>
          <w:tcPr>
            <w:tcW w:w="2340" w:type="dxa"/>
            <w:tcBorders>
              <w:top w:val="nil"/>
              <w:left w:val="nil"/>
              <w:right w:val="nil"/>
            </w:tcBorders>
            <w:shd w:val="clear" w:color="auto" w:fill="auto"/>
            <w:noWrap/>
            <w:vAlign w:val="bottom"/>
            <w:hideMark/>
          </w:tcPr>
          <w:p w14:paraId="7E9B136F" w14:textId="77777777" w:rsidR="00967685" w:rsidRPr="005358BD" w:rsidRDefault="00967685" w:rsidP="00967685">
            <w:pPr>
              <w:spacing w:after="0" w:line="240" w:lineRule="auto"/>
              <w:jc w:val="center"/>
              <w:rPr>
                <w:rFonts w:ascii="Times New Roman" w:hAnsi="Times New Roman"/>
                <w:b/>
                <w:bCs/>
                <w:color w:val="000000"/>
                <w:sz w:val="24"/>
                <w:szCs w:val="24"/>
              </w:rPr>
            </w:pPr>
          </w:p>
        </w:tc>
        <w:tc>
          <w:tcPr>
            <w:tcW w:w="1345" w:type="dxa"/>
            <w:tcBorders>
              <w:top w:val="nil"/>
              <w:left w:val="nil"/>
            </w:tcBorders>
            <w:shd w:val="clear" w:color="auto" w:fill="auto"/>
            <w:noWrap/>
            <w:vAlign w:val="bottom"/>
            <w:hideMark/>
          </w:tcPr>
          <w:p w14:paraId="1E4582C9" w14:textId="77777777" w:rsidR="00967685" w:rsidRPr="005358BD" w:rsidRDefault="00967685" w:rsidP="00967685">
            <w:pPr>
              <w:spacing w:after="0" w:line="240" w:lineRule="auto"/>
              <w:jc w:val="center"/>
              <w:rPr>
                <w:rFonts w:ascii="Times New Roman" w:hAnsi="Times New Roman"/>
                <w:color w:val="000000"/>
                <w:sz w:val="24"/>
                <w:szCs w:val="24"/>
              </w:rPr>
            </w:pPr>
            <w:r w:rsidRPr="005358BD">
              <w:rPr>
                <w:rFonts w:ascii="Times New Roman" w:hAnsi="Times New Roman"/>
                <w:color w:val="000000"/>
                <w:sz w:val="24"/>
                <w:szCs w:val="24"/>
              </w:rPr>
              <w:t> </w:t>
            </w:r>
          </w:p>
        </w:tc>
      </w:tr>
    </w:tbl>
    <w:p w14:paraId="34B19AE1" w14:textId="612409DD" w:rsidR="00C57B7D" w:rsidRPr="005358BD" w:rsidRDefault="00CA4321" w:rsidP="00CA4321">
      <w:pPr>
        <w:tabs>
          <w:tab w:val="center" w:pos="10773"/>
        </w:tabs>
        <w:spacing w:line="240" w:lineRule="auto"/>
        <w:rPr>
          <w:rFonts w:ascii="Times New Roman" w:hAnsi="Times New Roman" w:cs="Times New Roman"/>
          <w:sz w:val="24"/>
          <w:szCs w:val="24"/>
        </w:rPr>
      </w:pPr>
      <w:r w:rsidRPr="005358BD">
        <w:rPr>
          <w:rFonts w:ascii="Times New Roman" w:hAnsi="Times New Roman"/>
          <w:sz w:val="24"/>
          <w:szCs w:val="24"/>
        </w:rPr>
        <w:br w:type="page"/>
      </w:r>
    </w:p>
    <w:p w14:paraId="1C8F7FFC" w14:textId="77777777" w:rsidR="0054559C" w:rsidRPr="005358BD" w:rsidRDefault="0054559C" w:rsidP="0054559C">
      <w:pPr>
        <w:spacing w:line="240" w:lineRule="auto"/>
        <w:jc w:val="right"/>
        <w:rPr>
          <w:rStyle w:val="Normal1"/>
          <w:rFonts w:ascii="Times New Roman" w:hAnsi="Times New Roman" w:cs="Times New Roman"/>
          <w:b/>
          <w:sz w:val="24"/>
          <w:szCs w:val="24"/>
        </w:rPr>
      </w:pPr>
      <w:r w:rsidRPr="005358BD">
        <w:rPr>
          <w:rStyle w:val="Normal1"/>
          <w:rFonts w:ascii="Times New Roman" w:hAnsi="Times New Roman" w:cs="Times New Roman"/>
          <w:b/>
          <w:sz w:val="24"/>
          <w:szCs w:val="24"/>
        </w:rPr>
        <w:lastRenderedPageBreak/>
        <w:t>2/b.sz. melléklet</w:t>
      </w:r>
    </w:p>
    <w:p w14:paraId="482D9CA5" w14:textId="77777777" w:rsidR="00E4083E" w:rsidRPr="005358BD" w:rsidRDefault="00E4083E" w:rsidP="002428CF">
      <w:pPr>
        <w:spacing w:after="0" w:line="240" w:lineRule="auto"/>
        <w:ind w:left="5663" w:firstLine="709"/>
        <w:rPr>
          <w:rFonts w:ascii="Times New Roman" w:hAnsi="Times New Roman" w:cs="Times New Roman"/>
          <w:sz w:val="24"/>
          <w:szCs w:val="24"/>
        </w:rPr>
      </w:pPr>
    </w:p>
    <w:p w14:paraId="18DF4554" w14:textId="77777777" w:rsidR="003712E8" w:rsidRPr="005358BD" w:rsidRDefault="003712E8" w:rsidP="002428CF">
      <w:pPr>
        <w:spacing w:after="0" w:line="240" w:lineRule="auto"/>
        <w:ind w:left="5663" w:firstLine="709"/>
        <w:rPr>
          <w:rFonts w:ascii="Times New Roman" w:hAnsi="Times New Roman" w:cs="Times New Roman"/>
          <w:sz w:val="24"/>
          <w:szCs w:val="24"/>
        </w:rPr>
      </w:pPr>
    </w:p>
    <w:p w14:paraId="487363C2" w14:textId="77777777" w:rsidR="003712E8" w:rsidRPr="005358BD" w:rsidRDefault="003712E8" w:rsidP="004B1CC5">
      <w:pPr>
        <w:spacing w:after="0" w:line="240" w:lineRule="auto"/>
        <w:jc w:val="center"/>
        <w:rPr>
          <w:rFonts w:ascii="Times New Roman" w:hAnsi="Times New Roman" w:cs="Times New Roman"/>
          <w:b/>
          <w:sz w:val="24"/>
          <w:szCs w:val="24"/>
        </w:rPr>
      </w:pPr>
      <w:r w:rsidRPr="005358BD">
        <w:rPr>
          <w:rFonts w:ascii="Times New Roman" w:hAnsi="Times New Roman" w:cs="Times New Roman"/>
          <w:b/>
          <w:sz w:val="24"/>
          <w:szCs w:val="24"/>
        </w:rPr>
        <w:t>KÖZBESZERZÉSI ELJÁRÁS FAJTÁI</w:t>
      </w:r>
    </w:p>
    <w:p w14:paraId="0DC6E4D1" w14:textId="77777777" w:rsidR="003712E8" w:rsidRPr="005358BD" w:rsidRDefault="003712E8" w:rsidP="003712E8">
      <w:pPr>
        <w:spacing w:after="0" w:line="240" w:lineRule="auto"/>
        <w:rPr>
          <w:rFonts w:ascii="Times New Roman" w:hAnsi="Times New Roman" w:cs="Times New Roman"/>
          <w:b/>
          <w:sz w:val="24"/>
          <w:szCs w:val="24"/>
        </w:rPr>
      </w:pPr>
    </w:p>
    <w:tbl>
      <w:tblPr>
        <w:tblStyle w:val="Rcsostblzat"/>
        <w:tblW w:w="0" w:type="auto"/>
        <w:tblLook w:val="04A0" w:firstRow="1" w:lastRow="0" w:firstColumn="1" w:lastColumn="0" w:noHBand="0" w:noVBand="1"/>
      </w:tblPr>
      <w:tblGrid>
        <w:gridCol w:w="3466"/>
        <w:gridCol w:w="2583"/>
        <w:gridCol w:w="3011"/>
      </w:tblGrid>
      <w:tr w:rsidR="003712E8" w:rsidRPr="005358BD" w14:paraId="145A4E36" w14:textId="77777777" w:rsidTr="004B1CC5">
        <w:tc>
          <w:tcPr>
            <w:tcW w:w="3510" w:type="dxa"/>
            <w:shd w:val="clear" w:color="auto" w:fill="D9D9D9" w:themeFill="background1" w:themeFillShade="D9"/>
          </w:tcPr>
          <w:p w14:paraId="2244E983" w14:textId="77777777" w:rsidR="003712E8" w:rsidRPr="005358BD" w:rsidRDefault="003712E8" w:rsidP="004B1CC5">
            <w:pPr>
              <w:jc w:val="center"/>
              <w:rPr>
                <w:rFonts w:ascii="Times New Roman" w:hAnsi="Times New Roman" w:cs="Times New Roman"/>
                <w:b/>
                <w:sz w:val="24"/>
                <w:szCs w:val="24"/>
              </w:rPr>
            </w:pPr>
            <w:r w:rsidRPr="005358BD">
              <w:rPr>
                <w:rFonts w:ascii="Times New Roman" w:hAnsi="Times New Roman" w:cs="Times New Roman"/>
                <w:b/>
                <w:sz w:val="24"/>
                <w:szCs w:val="24"/>
              </w:rPr>
              <w:t>Eljárás fajtája</w:t>
            </w:r>
          </w:p>
        </w:tc>
        <w:tc>
          <w:tcPr>
            <w:tcW w:w="2631" w:type="dxa"/>
            <w:shd w:val="clear" w:color="auto" w:fill="D9D9D9" w:themeFill="background1" w:themeFillShade="D9"/>
          </w:tcPr>
          <w:p w14:paraId="48BF1A49" w14:textId="77777777" w:rsidR="003712E8" w:rsidRPr="005358BD" w:rsidRDefault="003712E8" w:rsidP="004B1CC5">
            <w:pPr>
              <w:jc w:val="center"/>
              <w:rPr>
                <w:rFonts w:ascii="Times New Roman" w:hAnsi="Times New Roman" w:cs="Times New Roman"/>
                <w:b/>
                <w:sz w:val="24"/>
                <w:szCs w:val="24"/>
              </w:rPr>
            </w:pPr>
            <w:r w:rsidRPr="005358BD">
              <w:rPr>
                <w:rFonts w:ascii="Times New Roman" w:hAnsi="Times New Roman" w:cs="Times New Roman"/>
                <w:b/>
                <w:sz w:val="24"/>
                <w:szCs w:val="24"/>
              </w:rPr>
              <w:t>Kbt. hivatkozás</w:t>
            </w:r>
          </w:p>
        </w:tc>
        <w:tc>
          <w:tcPr>
            <w:tcW w:w="3071" w:type="dxa"/>
            <w:shd w:val="clear" w:color="auto" w:fill="D9D9D9" w:themeFill="background1" w:themeFillShade="D9"/>
          </w:tcPr>
          <w:p w14:paraId="6660383C" w14:textId="77777777" w:rsidR="003712E8" w:rsidRPr="005358BD" w:rsidRDefault="004B1CC5" w:rsidP="004B1CC5">
            <w:pPr>
              <w:jc w:val="center"/>
              <w:rPr>
                <w:rFonts w:ascii="Times New Roman" w:hAnsi="Times New Roman" w:cs="Times New Roman"/>
                <w:b/>
                <w:sz w:val="24"/>
                <w:szCs w:val="24"/>
              </w:rPr>
            </w:pPr>
            <w:r w:rsidRPr="005358BD">
              <w:rPr>
                <w:rFonts w:ascii="Times New Roman" w:hAnsi="Times New Roman" w:cs="Times New Roman"/>
                <w:b/>
                <w:sz w:val="24"/>
                <w:szCs w:val="24"/>
              </w:rPr>
              <w:t>Megjegyzés</w:t>
            </w:r>
          </w:p>
        </w:tc>
      </w:tr>
      <w:tr w:rsidR="004B1CC5" w:rsidRPr="005358BD" w14:paraId="5FA50E3E" w14:textId="77777777" w:rsidTr="000F3655">
        <w:tc>
          <w:tcPr>
            <w:tcW w:w="9212" w:type="dxa"/>
            <w:gridSpan w:val="3"/>
          </w:tcPr>
          <w:p w14:paraId="67771D1F" w14:textId="77777777" w:rsidR="004B1CC5" w:rsidRPr="005358BD" w:rsidRDefault="004B1CC5" w:rsidP="004B1CC5">
            <w:pPr>
              <w:rPr>
                <w:rFonts w:ascii="Times New Roman" w:hAnsi="Times New Roman" w:cs="Times New Roman"/>
                <w:b/>
                <w:sz w:val="24"/>
                <w:szCs w:val="24"/>
              </w:rPr>
            </w:pPr>
            <w:r w:rsidRPr="005358BD">
              <w:rPr>
                <w:rFonts w:ascii="Times New Roman" w:hAnsi="Times New Roman" w:cs="Times New Roman"/>
                <w:b/>
                <w:sz w:val="24"/>
                <w:szCs w:val="24"/>
              </w:rPr>
              <w:t>Uniós eljárásrendben irányadó eljárásfajták:</w:t>
            </w:r>
          </w:p>
        </w:tc>
      </w:tr>
      <w:tr w:rsidR="003712E8" w:rsidRPr="005358BD" w14:paraId="6784FB67" w14:textId="77777777" w:rsidTr="003712E8">
        <w:tc>
          <w:tcPr>
            <w:tcW w:w="3510" w:type="dxa"/>
          </w:tcPr>
          <w:p w14:paraId="5A205483" w14:textId="77777777" w:rsidR="003712E8" w:rsidRPr="005358BD" w:rsidRDefault="003712E8" w:rsidP="003712E8">
            <w:pPr>
              <w:rPr>
                <w:rFonts w:ascii="Times New Roman" w:hAnsi="Times New Roman" w:cs="Times New Roman"/>
                <w:sz w:val="24"/>
                <w:szCs w:val="24"/>
              </w:rPr>
            </w:pPr>
            <w:r w:rsidRPr="005358BD">
              <w:rPr>
                <w:rFonts w:ascii="Times New Roman" w:hAnsi="Times New Roman" w:cs="Times New Roman"/>
                <w:sz w:val="24"/>
                <w:szCs w:val="24"/>
              </w:rPr>
              <w:t>Nyílt eljárás</w:t>
            </w:r>
          </w:p>
          <w:p w14:paraId="25570653" w14:textId="77777777" w:rsidR="003712E8" w:rsidRPr="005358BD" w:rsidRDefault="003712E8" w:rsidP="003712E8">
            <w:pPr>
              <w:rPr>
                <w:rFonts w:ascii="Times New Roman" w:hAnsi="Times New Roman" w:cs="Times New Roman"/>
                <w:sz w:val="24"/>
                <w:szCs w:val="24"/>
              </w:rPr>
            </w:pPr>
          </w:p>
        </w:tc>
        <w:tc>
          <w:tcPr>
            <w:tcW w:w="2631" w:type="dxa"/>
          </w:tcPr>
          <w:p w14:paraId="169A64BD" w14:textId="77777777" w:rsidR="003712E8" w:rsidRPr="005358BD" w:rsidRDefault="003712E8" w:rsidP="003712E8">
            <w:pPr>
              <w:rPr>
                <w:rFonts w:ascii="Times New Roman" w:hAnsi="Times New Roman" w:cs="Times New Roman"/>
                <w:sz w:val="24"/>
                <w:szCs w:val="24"/>
              </w:rPr>
            </w:pPr>
            <w:r w:rsidRPr="005358BD">
              <w:rPr>
                <w:rFonts w:ascii="Times New Roman" w:hAnsi="Times New Roman" w:cs="Times New Roman"/>
                <w:sz w:val="24"/>
                <w:szCs w:val="24"/>
              </w:rPr>
              <w:t>Kbt. 81. §</w:t>
            </w:r>
          </w:p>
        </w:tc>
        <w:tc>
          <w:tcPr>
            <w:tcW w:w="3071" w:type="dxa"/>
          </w:tcPr>
          <w:p w14:paraId="3C175E2F" w14:textId="77777777" w:rsidR="003712E8" w:rsidRPr="005358BD" w:rsidRDefault="003712E8" w:rsidP="003712E8">
            <w:pPr>
              <w:rPr>
                <w:rFonts w:ascii="Times New Roman" w:hAnsi="Times New Roman" w:cs="Times New Roman"/>
                <w:sz w:val="24"/>
                <w:szCs w:val="24"/>
              </w:rPr>
            </w:pPr>
            <w:r w:rsidRPr="005358BD">
              <w:rPr>
                <w:rFonts w:ascii="Times New Roman" w:hAnsi="Times New Roman" w:cs="Times New Roman"/>
                <w:sz w:val="24"/>
                <w:szCs w:val="24"/>
              </w:rPr>
              <w:t>Altípusa: gyorsított nyílt eljárás</w:t>
            </w:r>
          </w:p>
        </w:tc>
      </w:tr>
      <w:tr w:rsidR="003712E8" w:rsidRPr="005358BD" w14:paraId="0E73A1CA" w14:textId="77777777" w:rsidTr="003712E8">
        <w:tc>
          <w:tcPr>
            <w:tcW w:w="3510" w:type="dxa"/>
          </w:tcPr>
          <w:p w14:paraId="73AD7F73" w14:textId="77777777" w:rsidR="003712E8" w:rsidRPr="005358BD" w:rsidRDefault="003712E8" w:rsidP="003712E8">
            <w:pPr>
              <w:rPr>
                <w:rFonts w:ascii="Times New Roman" w:hAnsi="Times New Roman" w:cs="Times New Roman"/>
                <w:sz w:val="24"/>
                <w:szCs w:val="24"/>
              </w:rPr>
            </w:pPr>
            <w:r w:rsidRPr="005358BD">
              <w:rPr>
                <w:rFonts w:ascii="Times New Roman" w:hAnsi="Times New Roman" w:cs="Times New Roman"/>
                <w:sz w:val="24"/>
                <w:szCs w:val="24"/>
              </w:rPr>
              <w:t>Meghívásos eljárás</w:t>
            </w:r>
          </w:p>
          <w:p w14:paraId="61FF413B" w14:textId="77777777" w:rsidR="003712E8" w:rsidRPr="005358BD" w:rsidRDefault="003712E8" w:rsidP="003712E8">
            <w:pPr>
              <w:rPr>
                <w:rFonts w:ascii="Times New Roman" w:hAnsi="Times New Roman" w:cs="Times New Roman"/>
                <w:sz w:val="24"/>
                <w:szCs w:val="24"/>
              </w:rPr>
            </w:pPr>
          </w:p>
        </w:tc>
        <w:tc>
          <w:tcPr>
            <w:tcW w:w="2631" w:type="dxa"/>
          </w:tcPr>
          <w:p w14:paraId="1876685A" w14:textId="77777777" w:rsidR="003712E8" w:rsidRPr="005358BD" w:rsidRDefault="003712E8" w:rsidP="003712E8">
            <w:pPr>
              <w:rPr>
                <w:rFonts w:ascii="Times New Roman" w:hAnsi="Times New Roman" w:cs="Times New Roman"/>
                <w:sz w:val="24"/>
                <w:szCs w:val="24"/>
              </w:rPr>
            </w:pPr>
            <w:r w:rsidRPr="005358BD">
              <w:rPr>
                <w:rFonts w:ascii="Times New Roman" w:hAnsi="Times New Roman" w:cs="Times New Roman"/>
                <w:sz w:val="24"/>
                <w:szCs w:val="24"/>
              </w:rPr>
              <w:t>Kbt. 82-84. §</w:t>
            </w:r>
          </w:p>
        </w:tc>
        <w:tc>
          <w:tcPr>
            <w:tcW w:w="3071" w:type="dxa"/>
          </w:tcPr>
          <w:p w14:paraId="118DF819" w14:textId="77777777" w:rsidR="003712E8" w:rsidRPr="005358BD" w:rsidRDefault="003712E8" w:rsidP="003712E8">
            <w:pPr>
              <w:rPr>
                <w:rFonts w:ascii="Times New Roman" w:hAnsi="Times New Roman" w:cs="Times New Roman"/>
                <w:sz w:val="24"/>
                <w:szCs w:val="24"/>
              </w:rPr>
            </w:pPr>
            <w:r w:rsidRPr="005358BD">
              <w:rPr>
                <w:rFonts w:ascii="Times New Roman" w:hAnsi="Times New Roman" w:cs="Times New Roman"/>
                <w:sz w:val="24"/>
                <w:szCs w:val="24"/>
              </w:rPr>
              <w:t>Altípusa: gyorsított meghívásos eljárás</w:t>
            </w:r>
          </w:p>
        </w:tc>
      </w:tr>
      <w:tr w:rsidR="003712E8" w:rsidRPr="005358BD" w14:paraId="401B4463" w14:textId="77777777" w:rsidTr="003712E8">
        <w:tc>
          <w:tcPr>
            <w:tcW w:w="3510" w:type="dxa"/>
          </w:tcPr>
          <w:p w14:paraId="05127989" w14:textId="77777777" w:rsidR="003712E8" w:rsidRPr="005358BD" w:rsidRDefault="003712E8" w:rsidP="003712E8">
            <w:pPr>
              <w:rPr>
                <w:rFonts w:ascii="Times New Roman" w:hAnsi="Times New Roman" w:cs="Times New Roman"/>
                <w:sz w:val="24"/>
                <w:szCs w:val="24"/>
              </w:rPr>
            </w:pPr>
            <w:r w:rsidRPr="005358BD">
              <w:rPr>
                <w:rFonts w:ascii="Times New Roman" w:hAnsi="Times New Roman" w:cs="Times New Roman"/>
                <w:sz w:val="24"/>
                <w:szCs w:val="24"/>
              </w:rPr>
              <w:t>Tárgyalásos eljárás</w:t>
            </w:r>
          </w:p>
          <w:p w14:paraId="30CD2442" w14:textId="77777777" w:rsidR="003712E8" w:rsidRPr="005358BD" w:rsidRDefault="003712E8" w:rsidP="003712E8">
            <w:pPr>
              <w:rPr>
                <w:rFonts w:ascii="Times New Roman" w:hAnsi="Times New Roman" w:cs="Times New Roman"/>
                <w:sz w:val="24"/>
                <w:szCs w:val="24"/>
              </w:rPr>
            </w:pPr>
            <w:r w:rsidRPr="005358BD">
              <w:rPr>
                <w:rFonts w:ascii="Times New Roman" w:hAnsi="Times New Roman" w:cs="Times New Roman"/>
                <w:sz w:val="24"/>
                <w:szCs w:val="24"/>
              </w:rPr>
              <w:t>eljárás</w:t>
            </w:r>
          </w:p>
        </w:tc>
        <w:tc>
          <w:tcPr>
            <w:tcW w:w="2631" w:type="dxa"/>
          </w:tcPr>
          <w:p w14:paraId="48F4C740" w14:textId="77777777" w:rsidR="003712E8" w:rsidRPr="005358BD" w:rsidRDefault="003712E8" w:rsidP="003712E8">
            <w:pPr>
              <w:rPr>
                <w:rFonts w:ascii="Times New Roman" w:hAnsi="Times New Roman" w:cs="Times New Roman"/>
                <w:sz w:val="24"/>
                <w:szCs w:val="24"/>
              </w:rPr>
            </w:pPr>
            <w:r w:rsidRPr="005358BD">
              <w:rPr>
                <w:rFonts w:ascii="Times New Roman" w:hAnsi="Times New Roman" w:cs="Times New Roman"/>
                <w:sz w:val="24"/>
                <w:szCs w:val="24"/>
              </w:rPr>
              <w:t>Kbt. 85-89. §</w:t>
            </w:r>
          </w:p>
        </w:tc>
        <w:tc>
          <w:tcPr>
            <w:tcW w:w="3071" w:type="dxa"/>
          </w:tcPr>
          <w:p w14:paraId="718CC2D4" w14:textId="77777777" w:rsidR="003712E8" w:rsidRPr="005358BD" w:rsidRDefault="003712E8" w:rsidP="003712E8">
            <w:pPr>
              <w:rPr>
                <w:rFonts w:ascii="Times New Roman" w:hAnsi="Times New Roman" w:cs="Times New Roman"/>
                <w:sz w:val="24"/>
                <w:szCs w:val="24"/>
              </w:rPr>
            </w:pPr>
            <w:r w:rsidRPr="005358BD">
              <w:rPr>
                <w:rFonts w:ascii="Times New Roman" w:hAnsi="Times New Roman" w:cs="Times New Roman"/>
                <w:sz w:val="24"/>
                <w:szCs w:val="24"/>
              </w:rPr>
              <w:t>Altípusa: gyorsított tárgyalásos</w:t>
            </w:r>
          </w:p>
        </w:tc>
      </w:tr>
      <w:tr w:rsidR="003712E8" w:rsidRPr="005358BD" w14:paraId="79623F9E" w14:textId="77777777" w:rsidTr="003712E8">
        <w:tc>
          <w:tcPr>
            <w:tcW w:w="3510" w:type="dxa"/>
          </w:tcPr>
          <w:p w14:paraId="711B7017" w14:textId="77777777" w:rsidR="003712E8" w:rsidRPr="005358BD" w:rsidRDefault="003712E8" w:rsidP="003712E8">
            <w:pPr>
              <w:rPr>
                <w:rFonts w:ascii="Times New Roman" w:hAnsi="Times New Roman" w:cs="Times New Roman"/>
                <w:sz w:val="24"/>
                <w:szCs w:val="24"/>
              </w:rPr>
            </w:pPr>
            <w:r w:rsidRPr="005358BD">
              <w:rPr>
                <w:rFonts w:ascii="Times New Roman" w:hAnsi="Times New Roman" w:cs="Times New Roman"/>
                <w:sz w:val="24"/>
                <w:szCs w:val="24"/>
              </w:rPr>
              <w:t>Versenypárbeszéd</w:t>
            </w:r>
          </w:p>
        </w:tc>
        <w:tc>
          <w:tcPr>
            <w:tcW w:w="2631" w:type="dxa"/>
          </w:tcPr>
          <w:p w14:paraId="44A8124C" w14:textId="77777777" w:rsidR="003712E8" w:rsidRPr="005358BD" w:rsidRDefault="003712E8" w:rsidP="003712E8">
            <w:pPr>
              <w:rPr>
                <w:rFonts w:ascii="Times New Roman" w:hAnsi="Times New Roman" w:cs="Times New Roman"/>
                <w:sz w:val="24"/>
                <w:szCs w:val="24"/>
              </w:rPr>
            </w:pPr>
            <w:r w:rsidRPr="005358BD">
              <w:rPr>
                <w:rFonts w:ascii="Times New Roman" w:hAnsi="Times New Roman" w:cs="Times New Roman"/>
                <w:sz w:val="24"/>
                <w:szCs w:val="24"/>
              </w:rPr>
              <w:t>Kbt. 90-94. §</w:t>
            </w:r>
          </w:p>
        </w:tc>
        <w:tc>
          <w:tcPr>
            <w:tcW w:w="3071" w:type="dxa"/>
          </w:tcPr>
          <w:p w14:paraId="7ED2D5D5" w14:textId="77777777" w:rsidR="003712E8" w:rsidRPr="005358BD" w:rsidRDefault="003712E8" w:rsidP="003712E8">
            <w:pPr>
              <w:rPr>
                <w:rFonts w:ascii="Times New Roman" w:hAnsi="Times New Roman" w:cs="Times New Roman"/>
                <w:sz w:val="24"/>
                <w:szCs w:val="24"/>
              </w:rPr>
            </w:pPr>
          </w:p>
        </w:tc>
      </w:tr>
      <w:tr w:rsidR="0054559C" w:rsidRPr="005358BD" w14:paraId="15B246CE" w14:textId="77777777" w:rsidTr="001614EB">
        <w:tc>
          <w:tcPr>
            <w:tcW w:w="3510" w:type="dxa"/>
          </w:tcPr>
          <w:p w14:paraId="492F7853" w14:textId="77777777" w:rsidR="0054559C" w:rsidRPr="005358BD" w:rsidRDefault="0054559C" w:rsidP="001614EB">
            <w:pPr>
              <w:rPr>
                <w:rFonts w:ascii="Times New Roman" w:hAnsi="Times New Roman" w:cs="Times New Roman"/>
                <w:sz w:val="24"/>
                <w:szCs w:val="24"/>
              </w:rPr>
            </w:pPr>
            <w:r w:rsidRPr="005358BD">
              <w:rPr>
                <w:rFonts w:ascii="Times New Roman" w:hAnsi="Times New Roman" w:cs="Times New Roman"/>
                <w:sz w:val="24"/>
                <w:szCs w:val="24"/>
              </w:rPr>
              <w:t>Innovációs partnerség</w:t>
            </w:r>
          </w:p>
        </w:tc>
        <w:tc>
          <w:tcPr>
            <w:tcW w:w="2631" w:type="dxa"/>
          </w:tcPr>
          <w:p w14:paraId="3D27DF98" w14:textId="77777777" w:rsidR="0054559C" w:rsidRPr="005358BD" w:rsidRDefault="0054559C" w:rsidP="001614EB">
            <w:pPr>
              <w:rPr>
                <w:rFonts w:ascii="Times New Roman" w:hAnsi="Times New Roman" w:cs="Times New Roman"/>
                <w:sz w:val="24"/>
                <w:szCs w:val="24"/>
              </w:rPr>
            </w:pPr>
            <w:r w:rsidRPr="005358BD">
              <w:rPr>
                <w:rFonts w:ascii="Times New Roman" w:hAnsi="Times New Roman" w:cs="Times New Roman"/>
                <w:sz w:val="24"/>
                <w:szCs w:val="24"/>
              </w:rPr>
              <w:t>Kbt. 95-97. §</w:t>
            </w:r>
          </w:p>
        </w:tc>
        <w:tc>
          <w:tcPr>
            <w:tcW w:w="3071" w:type="dxa"/>
          </w:tcPr>
          <w:p w14:paraId="3DB9A316" w14:textId="77777777" w:rsidR="0054559C" w:rsidRPr="005358BD" w:rsidRDefault="0054559C" w:rsidP="001614EB">
            <w:pPr>
              <w:rPr>
                <w:rFonts w:ascii="Times New Roman" w:hAnsi="Times New Roman" w:cs="Times New Roman"/>
                <w:sz w:val="24"/>
                <w:szCs w:val="24"/>
              </w:rPr>
            </w:pPr>
          </w:p>
        </w:tc>
      </w:tr>
      <w:tr w:rsidR="0054559C" w:rsidRPr="005358BD" w14:paraId="7AB754FA" w14:textId="77777777" w:rsidTr="003712E8">
        <w:tc>
          <w:tcPr>
            <w:tcW w:w="3510" w:type="dxa"/>
          </w:tcPr>
          <w:p w14:paraId="73530F12" w14:textId="77777777" w:rsidR="0054559C" w:rsidRPr="005358BD" w:rsidRDefault="0054559C" w:rsidP="003712E8">
            <w:pPr>
              <w:rPr>
                <w:rFonts w:ascii="Times New Roman" w:hAnsi="Times New Roman" w:cs="Times New Roman"/>
                <w:sz w:val="24"/>
                <w:szCs w:val="24"/>
              </w:rPr>
            </w:pPr>
          </w:p>
        </w:tc>
        <w:tc>
          <w:tcPr>
            <w:tcW w:w="2631" w:type="dxa"/>
          </w:tcPr>
          <w:p w14:paraId="54761542" w14:textId="77777777" w:rsidR="0054559C" w:rsidRPr="005358BD" w:rsidRDefault="0054559C" w:rsidP="003712E8">
            <w:pPr>
              <w:rPr>
                <w:rFonts w:ascii="Times New Roman" w:hAnsi="Times New Roman" w:cs="Times New Roman"/>
                <w:sz w:val="24"/>
                <w:szCs w:val="24"/>
              </w:rPr>
            </w:pPr>
          </w:p>
        </w:tc>
        <w:tc>
          <w:tcPr>
            <w:tcW w:w="3071" w:type="dxa"/>
          </w:tcPr>
          <w:p w14:paraId="511A5839" w14:textId="77777777" w:rsidR="0054559C" w:rsidRPr="005358BD" w:rsidRDefault="0054559C" w:rsidP="003712E8">
            <w:pPr>
              <w:rPr>
                <w:rFonts w:ascii="Times New Roman" w:hAnsi="Times New Roman" w:cs="Times New Roman"/>
                <w:sz w:val="24"/>
                <w:szCs w:val="24"/>
              </w:rPr>
            </w:pPr>
          </w:p>
        </w:tc>
      </w:tr>
      <w:tr w:rsidR="003712E8" w:rsidRPr="005358BD" w14:paraId="5E94A29E" w14:textId="77777777" w:rsidTr="003712E8">
        <w:tc>
          <w:tcPr>
            <w:tcW w:w="3510" w:type="dxa"/>
          </w:tcPr>
          <w:p w14:paraId="6643E597" w14:textId="77777777" w:rsidR="003712E8" w:rsidRPr="005358BD" w:rsidRDefault="003712E8" w:rsidP="003712E8">
            <w:pPr>
              <w:rPr>
                <w:rFonts w:ascii="Times New Roman" w:hAnsi="Times New Roman" w:cs="Times New Roman"/>
                <w:sz w:val="24"/>
                <w:szCs w:val="24"/>
              </w:rPr>
            </w:pPr>
            <w:r w:rsidRPr="005358BD">
              <w:rPr>
                <w:rFonts w:ascii="Times New Roman" w:hAnsi="Times New Roman" w:cs="Times New Roman"/>
                <w:sz w:val="24"/>
                <w:szCs w:val="24"/>
              </w:rPr>
              <w:t>Hirdetmény közzététele nélküli tárgyalásos eljárás</w:t>
            </w:r>
          </w:p>
        </w:tc>
        <w:tc>
          <w:tcPr>
            <w:tcW w:w="2631" w:type="dxa"/>
          </w:tcPr>
          <w:p w14:paraId="55CBCBEA" w14:textId="77777777" w:rsidR="003712E8" w:rsidRPr="005358BD" w:rsidRDefault="003712E8" w:rsidP="003712E8">
            <w:pPr>
              <w:rPr>
                <w:rFonts w:ascii="Times New Roman" w:hAnsi="Times New Roman" w:cs="Times New Roman"/>
                <w:sz w:val="24"/>
                <w:szCs w:val="24"/>
              </w:rPr>
            </w:pPr>
            <w:r w:rsidRPr="005358BD">
              <w:rPr>
                <w:rFonts w:ascii="Times New Roman" w:hAnsi="Times New Roman" w:cs="Times New Roman"/>
                <w:sz w:val="24"/>
                <w:szCs w:val="24"/>
              </w:rPr>
              <w:t xml:space="preserve">Kbt. 98-103. § </w:t>
            </w:r>
          </w:p>
        </w:tc>
        <w:tc>
          <w:tcPr>
            <w:tcW w:w="3071" w:type="dxa"/>
          </w:tcPr>
          <w:p w14:paraId="065AA5BB" w14:textId="77777777" w:rsidR="003712E8" w:rsidRPr="005358BD" w:rsidRDefault="003712E8" w:rsidP="003712E8">
            <w:pPr>
              <w:rPr>
                <w:rFonts w:ascii="Times New Roman" w:hAnsi="Times New Roman" w:cs="Times New Roman"/>
                <w:sz w:val="24"/>
                <w:szCs w:val="24"/>
              </w:rPr>
            </w:pPr>
          </w:p>
        </w:tc>
      </w:tr>
      <w:tr w:rsidR="0054559C" w:rsidRPr="005358BD" w14:paraId="508C2F0B" w14:textId="77777777" w:rsidTr="003712E8">
        <w:tc>
          <w:tcPr>
            <w:tcW w:w="3510" w:type="dxa"/>
          </w:tcPr>
          <w:p w14:paraId="072F5D45" w14:textId="77777777" w:rsidR="0054559C" w:rsidRPr="005358BD" w:rsidRDefault="0054559C" w:rsidP="003712E8">
            <w:pPr>
              <w:rPr>
                <w:rFonts w:ascii="Times New Roman" w:hAnsi="Times New Roman" w:cs="Times New Roman"/>
                <w:sz w:val="24"/>
                <w:szCs w:val="24"/>
              </w:rPr>
            </w:pPr>
            <w:r w:rsidRPr="005358BD">
              <w:rPr>
                <w:rFonts w:ascii="Times New Roman" w:hAnsi="Times New Roman" w:cs="Times New Roman"/>
                <w:sz w:val="24"/>
                <w:szCs w:val="24"/>
              </w:rPr>
              <w:t>Tervpályázati eljárás</w:t>
            </w:r>
          </w:p>
        </w:tc>
        <w:tc>
          <w:tcPr>
            <w:tcW w:w="2631" w:type="dxa"/>
          </w:tcPr>
          <w:p w14:paraId="3F19D9B0" w14:textId="77777777" w:rsidR="0054559C" w:rsidRPr="005358BD" w:rsidRDefault="0054559C" w:rsidP="003712E8">
            <w:pPr>
              <w:rPr>
                <w:rFonts w:ascii="Times New Roman" w:hAnsi="Times New Roman" w:cs="Times New Roman"/>
                <w:sz w:val="24"/>
                <w:szCs w:val="24"/>
              </w:rPr>
            </w:pPr>
            <w:r w:rsidRPr="005358BD">
              <w:rPr>
                <w:rFonts w:ascii="Times New Roman" w:hAnsi="Times New Roman" w:cs="Times New Roman"/>
                <w:bCs/>
                <w:sz w:val="24"/>
                <w:szCs w:val="24"/>
              </w:rPr>
              <w:t>310/2015 (X.28.) Korm. rendelet</w:t>
            </w:r>
          </w:p>
        </w:tc>
        <w:tc>
          <w:tcPr>
            <w:tcW w:w="3071" w:type="dxa"/>
          </w:tcPr>
          <w:p w14:paraId="5DC10290" w14:textId="77777777" w:rsidR="0054559C" w:rsidRPr="005358BD" w:rsidRDefault="0054559C" w:rsidP="003712E8">
            <w:pPr>
              <w:rPr>
                <w:rFonts w:ascii="Times New Roman" w:hAnsi="Times New Roman" w:cs="Times New Roman"/>
                <w:sz w:val="24"/>
                <w:szCs w:val="24"/>
              </w:rPr>
            </w:pPr>
          </w:p>
        </w:tc>
      </w:tr>
      <w:tr w:rsidR="003712E8" w:rsidRPr="005358BD" w14:paraId="66EBEC6F" w14:textId="77777777" w:rsidTr="003712E8">
        <w:tc>
          <w:tcPr>
            <w:tcW w:w="9212" w:type="dxa"/>
            <w:gridSpan w:val="3"/>
          </w:tcPr>
          <w:p w14:paraId="2CF5A5F1" w14:textId="77777777" w:rsidR="003712E8" w:rsidRPr="005358BD" w:rsidRDefault="003712E8" w:rsidP="003712E8">
            <w:pPr>
              <w:rPr>
                <w:rFonts w:ascii="Times New Roman" w:hAnsi="Times New Roman" w:cs="Times New Roman"/>
                <w:b/>
                <w:sz w:val="24"/>
                <w:szCs w:val="24"/>
              </w:rPr>
            </w:pPr>
            <w:r w:rsidRPr="005358BD">
              <w:rPr>
                <w:rFonts w:ascii="Times New Roman" w:hAnsi="Times New Roman" w:cs="Times New Roman"/>
                <w:b/>
                <w:sz w:val="24"/>
                <w:szCs w:val="24"/>
              </w:rPr>
              <w:t>Sajátos beszerzési módszerek:</w:t>
            </w:r>
          </w:p>
        </w:tc>
      </w:tr>
      <w:tr w:rsidR="003712E8" w:rsidRPr="005358BD" w14:paraId="01F5A689" w14:textId="77777777" w:rsidTr="003712E8">
        <w:tc>
          <w:tcPr>
            <w:tcW w:w="3510" w:type="dxa"/>
          </w:tcPr>
          <w:p w14:paraId="03DA4F05" w14:textId="77777777" w:rsidR="003712E8" w:rsidRPr="005358BD" w:rsidRDefault="003712E8" w:rsidP="003712E8">
            <w:pPr>
              <w:rPr>
                <w:rFonts w:ascii="Times New Roman" w:hAnsi="Times New Roman" w:cs="Times New Roman"/>
                <w:sz w:val="24"/>
                <w:szCs w:val="24"/>
              </w:rPr>
            </w:pPr>
            <w:r w:rsidRPr="005358BD">
              <w:rPr>
                <w:rFonts w:ascii="Times New Roman" w:hAnsi="Times New Roman" w:cs="Times New Roman"/>
                <w:sz w:val="24"/>
                <w:szCs w:val="24"/>
              </w:rPr>
              <w:t>Keretmegállapodásos eljárás</w:t>
            </w:r>
          </w:p>
          <w:p w14:paraId="69162D7C" w14:textId="77777777" w:rsidR="003712E8" w:rsidRPr="005358BD" w:rsidRDefault="003712E8" w:rsidP="003712E8">
            <w:pPr>
              <w:rPr>
                <w:rFonts w:ascii="Times New Roman" w:hAnsi="Times New Roman" w:cs="Times New Roman"/>
                <w:sz w:val="24"/>
                <w:szCs w:val="24"/>
              </w:rPr>
            </w:pPr>
          </w:p>
        </w:tc>
        <w:tc>
          <w:tcPr>
            <w:tcW w:w="2631" w:type="dxa"/>
          </w:tcPr>
          <w:p w14:paraId="12DBD081" w14:textId="77777777" w:rsidR="003712E8" w:rsidRPr="005358BD" w:rsidRDefault="003712E8" w:rsidP="003712E8">
            <w:pPr>
              <w:rPr>
                <w:rFonts w:ascii="Times New Roman" w:hAnsi="Times New Roman" w:cs="Times New Roman"/>
                <w:sz w:val="24"/>
                <w:szCs w:val="24"/>
              </w:rPr>
            </w:pPr>
            <w:r w:rsidRPr="005358BD">
              <w:rPr>
                <w:rFonts w:ascii="Times New Roman" w:hAnsi="Times New Roman" w:cs="Times New Roman"/>
                <w:sz w:val="24"/>
                <w:szCs w:val="24"/>
              </w:rPr>
              <w:t>Kbt. 104-105. §</w:t>
            </w:r>
          </w:p>
        </w:tc>
        <w:tc>
          <w:tcPr>
            <w:tcW w:w="3071" w:type="dxa"/>
          </w:tcPr>
          <w:p w14:paraId="15DAB244" w14:textId="77777777" w:rsidR="003712E8" w:rsidRPr="005358BD" w:rsidRDefault="003712E8" w:rsidP="003712E8">
            <w:pPr>
              <w:rPr>
                <w:rFonts w:ascii="Times New Roman" w:hAnsi="Times New Roman" w:cs="Times New Roman"/>
                <w:sz w:val="24"/>
                <w:szCs w:val="24"/>
              </w:rPr>
            </w:pPr>
            <w:r w:rsidRPr="005358BD">
              <w:rPr>
                <w:rFonts w:ascii="Times New Roman" w:hAnsi="Times New Roman" w:cs="Times New Roman"/>
                <w:sz w:val="24"/>
                <w:szCs w:val="24"/>
              </w:rPr>
              <w:t>Nyílt, meghívásos, tárgyalásos vagy hirdetmény közzététele nélküli tárgyal</w:t>
            </w:r>
            <w:r w:rsidR="004C5662" w:rsidRPr="005358BD">
              <w:rPr>
                <w:rFonts w:ascii="Times New Roman" w:hAnsi="Times New Roman" w:cs="Times New Roman"/>
                <w:sz w:val="24"/>
                <w:szCs w:val="24"/>
              </w:rPr>
              <w:t>ás</w:t>
            </w:r>
            <w:r w:rsidRPr="005358BD">
              <w:rPr>
                <w:rFonts w:ascii="Times New Roman" w:hAnsi="Times New Roman" w:cs="Times New Roman"/>
                <w:sz w:val="24"/>
                <w:szCs w:val="24"/>
              </w:rPr>
              <w:t>os eljárás szabályai szerint</w:t>
            </w:r>
          </w:p>
        </w:tc>
      </w:tr>
      <w:tr w:rsidR="003712E8" w:rsidRPr="005358BD" w14:paraId="2065C77A" w14:textId="77777777" w:rsidTr="003712E8">
        <w:tc>
          <w:tcPr>
            <w:tcW w:w="3510" w:type="dxa"/>
          </w:tcPr>
          <w:p w14:paraId="4802825A" w14:textId="77777777" w:rsidR="003712E8" w:rsidRPr="005358BD" w:rsidRDefault="003712E8" w:rsidP="003712E8">
            <w:pPr>
              <w:rPr>
                <w:rFonts w:ascii="Times New Roman" w:hAnsi="Times New Roman" w:cs="Times New Roman"/>
                <w:sz w:val="24"/>
                <w:szCs w:val="24"/>
              </w:rPr>
            </w:pPr>
            <w:r w:rsidRPr="005358BD">
              <w:rPr>
                <w:rFonts w:ascii="Times New Roman" w:hAnsi="Times New Roman" w:cs="Times New Roman"/>
                <w:sz w:val="24"/>
                <w:szCs w:val="24"/>
              </w:rPr>
              <w:t>Dinamikus beszerzési rendszer</w:t>
            </w:r>
          </w:p>
        </w:tc>
        <w:tc>
          <w:tcPr>
            <w:tcW w:w="2631" w:type="dxa"/>
          </w:tcPr>
          <w:p w14:paraId="234F9376" w14:textId="77777777" w:rsidR="003712E8" w:rsidRPr="005358BD" w:rsidRDefault="003712E8" w:rsidP="003712E8">
            <w:pPr>
              <w:rPr>
                <w:rFonts w:ascii="Times New Roman" w:hAnsi="Times New Roman" w:cs="Times New Roman"/>
                <w:sz w:val="24"/>
                <w:szCs w:val="24"/>
              </w:rPr>
            </w:pPr>
            <w:r w:rsidRPr="005358BD">
              <w:rPr>
                <w:rFonts w:ascii="Times New Roman" w:hAnsi="Times New Roman" w:cs="Times New Roman"/>
                <w:sz w:val="24"/>
                <w:szCs w:val="24"/>
              </w:rPr>
              <w:t>Kbt. 106-107. §</w:t>
            </w:r>
          </w:p>
        </w:tc>
        <w:tc>
          <w:tcPr>
            <w:tcW w:w="3071" w:type="dxa"/>
          </w:tcPr>
          <w:p w14:paraId="3ED8DB67" w14:textId="77777777" w:rsidR="003712E8" w:rsidRPr="005358BD" w:rsidRDefault="003712E8" w:rsidP="003712E8">
            <w:pPr>
              <w:rPr>
                <w:rFonts w:ascii="Times New Roman" w:hAnsi="Times New Roman" w:cs="Times New Roman"/>
                <w:sz w:val="24"/>
                <w:szCs w:val="24"/>
              </w:rPr>
            </w:pPr>
          </w:p>
        </w:tc>
      </w:tr>
      <w:tr w:rsidR="003712E8" w:rsidRPr="005358BD" w14:paraId="1A02D7CD" w14:textId="77777777" w:rsidTr="003712E8">
        <w:tc>
          <w:tcPr>
            <w:tcW w:w="3510" w:type="dxa"/>
          </w:tcPr>
          <w:p w14:paraId="7BA24A9D" w14:textId="77777777" w:rsidR="003712E8" w:rsidRPr="005358BD" w:rsidRDefault="003712E8" w:rsidP="003712E8">
            <w:pPr>
              <w:rPr>
                <w:rFonts w:ascii="Times New Roman" w:hAnsi="Times New Roman" w:cs="Times New Roman"/>
                <w:sz w:val="24"/>
                <w:szCs w:val="24"/>
              </w:rPr>
            </w:pPr>
            <w:r w:rsidRPr="005358BD">
              <w:rPr>
                <w:rFonts w:ascii="Times New Roman" w:hAnsi="Times New Roman" w:cs="Times New Roman"/>
                <w:sz w:val="24"/>
                <w:szCs w:val="24"/>
              </w:rPr>
              <w:t>Elektronikus árlejtés</w:t>
            </w:r>
          </w:p>
        </w:tc>
        <w:tc>
          <w:tcPr>
            <w:tcW w:w="2631" w:type="dxa"/>
          </w:tcPr>
          <w:p w14:paraId="1C156B30" w14:textId="77777777" w:rsidR="003712E8" w:rsidRPr="005358BD" w:rsidRDefault="003712E8" w:rsidP="003712E8">
            <w:pPr>
              <w:rPr>
                <w:rFonts w:ascii="Times New Roman" w:hAnsi="Times New Roman" w:cs="Times New Roman"/>
                <w:sz w:val="24"/>
                <w:szCs w:val="24"/>
              </w:rPr>
            </w:pPr>
            <w:r w:rsidRPr="005358BD">
              <w:rPr>
                <w:rFonts w:ascii="Times New Roman" w:hAnsi="Times New Roman" w:cs="Times New Roman"/>
                <w:sz w:val="24"/>
                <w:szCs w:val="24"/>
              </w:rPr>
              <w:t>Kbt. 108. §</w:t>
            </w:r>
          </w:p>
        </w:tc>
        <w:tc>
          <w:tcPr>
            <w:tcW w:w="3071" w:type="dxa"/>
          </w:tcPr>
          <w:p w14:paraId="7CBDD78B" w14:textId="77777777" w:rsidR="003712E8" w:rsidRPr="005358BD" w:rsidRDefault="003712E8" w:rsidP="003712E8">
            <w:pPr>
              <w:rPr>
                <w:rFonts w:ascii="Times New Roman" w:hAnsi="Times New Roman" w:cs="Times New Roman"/>
                <w:sz w:val="24"/>
                <w:szCs w:val="24"/>
              </w:rPr>
            </w:pPr>
          </w:p>
        </w:tc>
      </w:tr>
      <w:tr w:rsidR="003712E8" w:rsidRPr="005358BD" w14:paraId="60A465DD" w14:textId="77777777" w:rsidTr="003712E8">
        <w:tc>
          <w:tcPr>
            <w:tcW w:w="3510" w:type="dxa"/>
          </w:tcPr>
          <w:p w14:paraId="7A1D80F3" w14:textId="77777777" w:rsidR="003712E8" w:rsidRPr="005358BD" w:rsidRDefault="003712E8" w:rsidP="003712E8">
            <w:pPr>
              <w:rPr>
                <w:rFonts w:ascii="Times New Roman" w:hAnsi="Times New Roman" w:cs="Times New Roman"/>
                <w:sz w:val="24"/>
                <w:szCs w:val="24"/>
              </w:rPr>
            </w:pPr>
            <w:r w:rsidRPr="005358BD">
              <w:rPr>
                <w:rFonts w:ascii="Times New Roman" w:hAnsi="Times New Roman" w:cs="Times New Roman"/>
                <w:sz w:val="24"/>
                <w:szCs w:val="24"/>
              </w:rPr>
              <w:t>Elektronikus katalógusok</w:t>
            </w:r>
          </w:p>
        </w:tc>
        <w:tc>
          <w:tcPr>
            <w:tcW w:w="2631" w:type="dxa"/>
          </w:tcPr>
          <w:p w14:paraId="58E8F44B" w14:textId="77777777" w:rsidR="003712E8" w:rsidRPr="005358BD" w:rsidRDefault="003712E8" w:rsidP="003712E8">
            <w:pPr>
              <w:rPr>
                <w:rFonts w:ascii="Times New Roman" w:hAnsi="Times New Roman" w:cs="Times New Roman"/>
                <w:sz w:val="24"/>
                <w:szCs w:val="24"/>
              </w:rPr>
            </w:pPr>
            <w:r w:rsidRPr="005358BD">
              <w:rPr>
                <w:rFonts w:ascii="Times New Roman" w:hAnsi="Times New Roman" w:cs="Times New Roman"/>
                <w:sz w:val="24"/>
                <w:szCs w:val="24"/>
              </w:rPr>
              <w:t>Kbt. 109. §</w:t>
            </w:r>
          </w:p>
        </w:tc>
        <w:tc>
          <w:tcPr>
            <w:tcW w:w="3071" w:type="dxa"/>
          </w:tcPr>
          <w:p w14:paraId="7BF0D18F" w14:textId="77777777" w:rsidR="003712E8" w:rsidRPr="005358BD" w:rsidRDefault="003712E8" w:rsidP="003712E8">
            <w:pPr>
              <w:rPr>
                <w:rFonts w:ascii="Times New Roman" w:hAnsi="Times New Roman" w:cs="Times New Roman"/>
                <w:sz w:val="24"/>
                <w:szCs w:val="24"/>
              </w:rPr>
            </w:pPr>
          </w:p>
        </w:tc>
      </w:tr>
      <w:tr w:rsidR="004B1CC5" w:rsidRPr="005358BD" w14:paraId="6C9FCF99" w14:textId="77777777" w:rsidTr="00FE1AA6">
        <w:tc>
          <w:tcPr>
            <w:tcW w:w="9212" w:type="dxa"/>
            <w:gridSpan w:val="3"/>
          </w:tcPr>
          <w:p w14:paraId="1DE4C680" w14:textId="77777777" w:rsidR="004B1CC5" w:rsidRPr="005358BD" w:rsidRDefault="004B1CC5" w:rsidP="003712E8">
            <w:pPr>
              <w:rPr>
                <w:rFonts w:ascii="Times New Roman" w:hAnsi="Times New Roman" w:cs="Times New Roman"/>
                <w:b/>
                <w:sz w:val="24"/>
                <w:szCs w:val="24"/>
              </w:rPr>
            </w:pPr>
            <w:r w:rsidRPr="005358BD">
              <w:rPr>
                <w:rFonts w:ascii="Times New Roman" w:hAnsi="Times New Roman" w:cs="Times New Roman"/>
                <w:b/>
                <w:sz w:val="24"/>
                <w:szCs w:val="24"/>
              </w:rPr>
              <w:t>Nemzeti eljárásrendben irányadó eljárásfajták:</w:t>
            </w:r>
          </w:p>
        </w:tc>
      </w:tr>
      <w:tr w:rsidR="00E32C50" w:rsidRPr="005358BD" w14:paraId="54DCE4D9" w14:textId="77777777" w:rsidTr="003712E8">
        <w:tc>
          <w:tcPr>
            <w:tcW w:w="3510" w:type="dxa"/>
          </w:tcPr>
          <w:p w14:paraId="49EC1C23" w14:textId="77777777" w:rsidR="00E32C50" w:rsidRPr="005358BD" w:rsidRDefault="00E32C50" w:rsidP="003712E8">
            <w:pPr>
              <w:rPr>
                <w:rFonts w:ascii="Times New Roman" w:hAnsi="Times New Roman" w:cs="Times New Roman"/>
                <w:sz w:val="24"/>
                <w:szCs w:val="24"/>
              </w:rPr>
            </w:pPr>
            <w:r w:rsidRPr="005358BD">
              <w:rPr>
                <w:rFonts w:ascii="Times New Roman" w:hAnsi="Times New Roman" w:cs="Times New Roman"/>
                <w:sz w:val="24"/>
                <w:szCs w:val="24"/>
              </w:rPr>
              <w:t>Szabadon kialakított eljárás</w:t>
            </w:r>
          </w:p>
        </w:tc>
        <w:tc>
          <w:tcPr>
            <w:tcW w:w="2631" w:type="dxa"/>
          </w:tcPr>
          <w:p w14:paraId="020058CA" w14:textId="77777777" w:rsidR="00E32C50" w:rsidRPr="005358BD" w:rsidRDefault="00E32C50" w:rsidP="003712E8">
            <w:pPr>
              <w:rPr>
                <w:rFonts w:ascii="Times New Roman" w:hAnsi="Times New Roman" w:cs="Times New Roman"/>
                <w:sz w:val="24"/>
                <w:szCs w:val="24"/>
              </w:rPr>
            </w:pPr>
            <w:r w:rsidRPr="005358BD">
              <w:rPr>
                <w:rFonts w:ascii="Times New Roman" w:hAnsi="Times New Roman" w:cs="Times New Roman"/>
                <w:sz w:val="24"/>
                <w:szCs w:val="24"/>
              </w:rPr>
              <w:t>Kbt. 112.</w:t>
            </w:r>
            <w:r w:rsidR="004B1CC5" w:rsidRPr="005358BD">
              <w:rPr>
                <w:rFonts w:ascii="Times New Roman" w:hAnsi="Times New Roman" w:cs="Times New Roman"/>
                <w:sz w:val="24"/>
                <w:szCs w:val="24"/>
              </w:rPr>
              <w:t xml:space="preserve"> §</w:t>
            </w:r>
            <w:r w:rsidRPr="005358BD">
              <w:rPr>
                <w:rFonts w:ascii="Times New Roman" w:hAnsi="Times New Roman" w:cs="Times New Roman"/>
                <w:sz w:val="24"/>
                <w:szCs w:val="24"/>
              </w:rPr>
              <w:t xml:space="preserve"> (1) a)</w:t>
            </w:r>
            <w:r w:rsidR="004B1CC5" w:rsidRPr="005358BD">
              <w:rPr>
                <w:rFonts w:ascii="Times New Roman" w:hAnsi="Times New Roman" w:cs="Times New Roman"/>
                <w:sz w:val="24"/>
                <w:szCs w:val="24"/>
              </w:rPr>
              <w:t>; 117. §</w:t>
            </w:r>
          </w:p>
        </w:tc>
        <w:tc>
          <w:tcPr>
            <w:tcW w:w="3071" w:type="dxa"/>
          </w:tcPr>
          <w:p w14:paraId="625AEA57" w14:textId="77777777" w:rsidR="00E32C50" w:rsidRPr="005358BD" w:rsidRDefault="00E32C50" w:rsidP="003712E8">
            <w:pPr>
              <w:rPr>
                <w:rFonts w:ascii="Times New Roman" w:hAnsi="Times New Roman" w:cs="Times New Roman"/>
                <w:sz w:val="24"/>
                <w:szCs w:val="24"/>
              </w:rPr>
            </w:pPr>
          </w:p>
        </w:tc>
      </w:tr>
      <w:tr w:rsidR="004B1CC5" w:rsidRPr="005358BD" w14:paraId="374235CB" w14:textId="77777777" w:rsidTr="003712E8">
        <w:tc>
          <w:tcPr>
            <w:tcW w:w="3510" w:type="dxa"/>
          </w:tcPr>
          <w:p w14:paraId="39443020" w14:textId="77777777" w:rsidR="004B1CC5" w:rsidRPr="005358BD" w:rsidRDefault="004B1CC5" w:rsidP="003712E8">
            <w:pPr>
              <w:rPr>
                <w:rFonts w:ascii="Times New Roman" w:hAnsi="Times New Roman" w:cs="Times New Roman"/>
                <w:sz w:val="24"/>
                <w:szCs w:val="24"/>
              </w:rPr>
            </w:pPr>
            <w:r w:rsidRPr="005358BD">
              <w:rPr>
                <w:rFonts w:ascii="Times New Roman" w:hAnsi="Times New Roman" w:cs="Times New Roman"/>
                <w:sz w:val="24"/>
                <w:szCs w:val="24"/>
              </w:rPr>
              <w:t>Kbt. II. részében meghatározott eljárásfajták</w:t>
            </w:r>
          </w:p>
        </w:tc>
        <w:tc>
          <w:tcPr>
            <w:tcW w:w="2631" w:type="dxa"/>
          </w:tcPr>
          <w:p w14:paraId="07F7068F" w14:textId="09A6ABC6" w:rsidR="004B1CC5" w:rsidRPr="005358BD" w:rsidRDefault="004B1CC5" w:rsidP="001F61E7">
            <w:pPr>
              <w:rPr>
                <w:rFonts w:ascii="Times New Roman" w:hAnsi="Times New Roman" w:cs="Times New Roman"/>
                <w:sz w:val="24"/>
                <w:szCs w:val="24"/>
              </w:rPr>
            </w:pPr>
            <w:r w:rsidRPr="005358BD">
              <w:rPr>
                <w:rFonts w:ascii="Times New Roman" w:hAnsi="Times New Roman" w:cs="Times New Roman"/>
                <w:sz w:val="24"/>
                <w:szCs w:val="24"/>
              </w:rPr>
              <w:t>Kbt. 112. § (1) b</w:t>
            </w:r>
            <w:proofErr w:type="gramStart"/>
            <w:r w:rsidRPr="005358BD">
              <w:rPr>
                <w:rFonts w:ascii="Times New Roman" w:hAnsi="Times New Roman" w:cs="Times New Roman"/>
                <w:sz w:val="24"/>
                <w:szCs w:val="24"/>
              </w:rPr>
              <w:t xml:space="preserve">);  </w:t>
            </w:r>
            <w:r w:rsidR="001F61E7" w:rsidRPr="005358BD">
              <w:rPr>
                <w:rFonts w:ascii="Times New Roman" w:hAnsi="Times New Roman" w:cs="Times New Roman"/>
                <w:sz w:val="24"/>
                <w:szCs w:val="24"/>
              </w:rPr>
              <w:t>114</w:t>
            </w:r>
            <w:proofErr w:type="gramEnd"/>
            <w:r w:rsidRPr="005358BD">
              <w:rPr>
                <w:rFonts w:ascii="Times New Roman" w:hAnsi="Times New Roman" w:cs="Times New Roman"/>
                <w:sz w:val="24"/>
                <w:szCs w:val="24"/>
              </w:rPr>
              <w:t>-115. §</w:t>
            </w:r>
          </w:p>
        </w:tc>
        <w:tc>
          <w:tcPr>
            <w:tcW w:w="3071" w:type="dxa"/>
          </w:tcPr>
          <w:p w14:paraId="2AC341A4" w14:textId="77777777" w:rsidR="004B1CC5" w:rsidRPr="005358BD" w:rsidRDefault="004B1CC5" w:rsidP="003712E8">
            <w:pPr>
              <w:rPr>
                <w:rFonts w:ascii="Times New Roman" w:hAnsi="Times New Roman" w:cs="Times New Roman"/>
                <w:sz w:val="24"/>
                <w:szCs w:val="24"/>
              </w:rPr>
            </w:pPr>
            <w:r w:rsidRPr="005358BD">
              <w:rPr>
                <w:rFonts w:ascii="Times New Roman" w:hAnsi="Times New Roman" w:cs="Times New Roman"/>
                <w:sz w:val="24"/>
                <w:szCs w:val="24"/>
              </w:rPr>
              <w:t>Altípusai:</w:t>
            </w:r>
          </w:p>
          <w:p w14:paraId="76084B6B" w14:textId="77777777" w:rsidR="004B1CC5" w:rsidRPr="005358BD" w:rsidRDefault="004B1CC5" w:rsidP="004B1CC5">
            <w:pPr>
              <w:rPr>
                <w:rFonts w:ascii="Times New Roman" w:hAnsi="Times New Roman" w:cs="Times New Roman"/>
                <w:sz w:val="24"/>
                <w:szCs w:val="24"/>
              </w:rPr>
            </w:pPr>
            <w:r w:rsidRPr="005358BD">
              <w:rPr>
                <w:rFonts w:ascii="Times New Roman" w:hAnsi="Times New Roman" w:cs="Times New Roman"/>
                <w:sz w:val="24"/>
                <w:szCs w:val="24"/>
              </w:rPr>
              <w:t>Kbt. 115. § szerinti eljárás</w:t>
            </w:r>
          </w:p>
        </w:tc>
      </w:tr>
      <w:tr w:rsidR="004B1CC5" w:rsidRPr="005358BD" w14:paraId="6E4FEC61" w14:textId="77777777" w:rsidTr="003712E8">
        <w:tc>
          <w:tcPr>
            <w:tcW w:w="3510" w:type="dxa"/>
          </w:tcPr>
          <w:p w14:paraId="02167235" w14:textId="77777777" w:rsidR="004B1CC5" w:rsidRPr="005358BD" w:rsidRDefault="004B1CC5" w:rsidP="004B1CC5">
            <w:pPr>
              <w:rPr>
                <w:rFonts w:ascii="Times New Roman" w:hAnsi="Times New Roman" w:cs="Times New Roman"/>
                <w:sz w:val="24"/>
                <w:szCs w:val="24"/>
              </w:rPr>
            </w:pPr>
            <w:r w:rsidRPr="005358BD">
              <w:rPr>
                <w:rFonts w:ascii="Times New Roman" w:hAnsi="Times New Roman" w:cs="Times New Roman"/>
                <w:sz w:val="24"/>
                <w:szCs w:val="24"/>
              </w:rPr>
              <w:t>Elektronikus licit</w:t>
            </w:r>
          </w:p>
        </w:tc>
        <w:tc>
          <w:tcPr>
            <w:tcW w:w="2631" w:type="dxa"/>
          </w:tcPr>
          <w:p w14:paraId="32281D58" w14:textId="77777777" w:rsidR="004B1CC5" w:rsidRPr="005358BD" w:rsidRDefault="004B1CC5" w:rsidP="003712E8">
            <w:pPr>
              <w:rPr>
                <w:rFonts w:ascii="Times New Roman" w:hAnsi="Times New Roman" w:cs="Times New Roman"/>
                <w:sz w:val="24"/>
                <w:szCs w:val="24"/>
              </w:rPr>
            </w:pPr>
            <w:r w:rsidRPr="005358BD">
              <w:rPr>
                <w:rFonts w:ascii="Times New Roman" w:hAnsi="Times New Roman" w:cs="Times New Roman"/>
                <w:sz w:val="24"/>
                <w:szCs w:val="24"/>
              </w:rPr>
              <w:t>Kbt. 116. §</w:t>
            </w:r>
          </w:p>
        </w:tc>
        <w:tc>
          <w:tcPr>
            <w:tcW w:w="3071" w:type="dxa"/>
          </w:tcPr>
          <w:p w14:paraId="47FA7464" w14:textId="77777777" w:rsidR="004B1CC5" w:rsidRPr="005358BD" w:rsidRDefault="004B1CC5" w:rsidP="003712E8">
            <w:pPr>
              <w:rPr>
                <w:rFonts w:ascii="Times New Roman" w:hAnsi="Times New Roman" w:cs="Times New Roman"/>
                <w:sz w:val="24"/>
                <w:szCs w:val="24"/>
              </w:rPr>
            </w:pPr>
          </w:p>
        </w:tc>
      </w:tr>
      <w:tr w:rsidR="004B1CC5" w:rsidRPr="005358BD" w14:paraId="5918E0B0" w14:textId="77777777" w:rsidTr="003712E8">
        <w:tc>
          <w:tcPr>
            <w:tcW w:w="3510" w:type="dxa"/>
          </w:tcPr>
          <w:p w14:paraId="0B2C2D18" w14:textId="77777777" w:rsidR="004B1CC5" w:rsidRPr="005358BD" w:rsidRDefault="004B1CC5" w:rsidP="004B1CC5">
            <w:pPr>
              <w:rPr>
                <w:rFonts w:ascii="Times New Roman" w:hAnsi="Times New Roman" w:cs="Times New Roman"/>
                <w:sz w:val="24"/>
                <w:szCs w:val="24"/>
              </w:rPr>
            </w:pPr>
            <w:r w:rsidRPr="005358BD">
              <w:rPr>
                <w:rFonts w:ascii="Times New Roman" w:hAnsi="Times New Roman" w:cs="Times New Roman"/>
                <w:sz w:val="24"/>
                <w:szCs w:val="24"/>
              </w:rPr>
              <w:t>Koncessziós beszerzési eljárások</w:t>
            </w:r>
          </w:p>
        </w:tc>
        <w:tc>
          <w:tcPr>
            <w:tcW w:w="2631" w:type="dxa"/>
          </w:tcPr>
          <w:p w14:paraId="38CA9BE7" w14:textId="77777777" w:rsidR="004B1CC5" w:rsidRPr="005358BD" w:rsidRDefault="004B1CC5" w:rsidP="004B1CC5">
            <w:pPr>
              <w:rPr>
                <w:rFonts w:ascii="Times New Roman" w:hAnsi="Times New Roman" w:cs="Times New Roman"/>
                <w:sz w:val="24"/>
                <w:szCs w:val="24"/>
              </w:rPr>
            </w:pPr>
            <w:r w:rsidRPr="005358BD">
              <w:rPr>
                <w:rFonts w:ascii="Times New Roman" w:hAnsi="Times New Roman" w:cs="Times New Roman"/>
                <w:sz w:val="24"/>
                <w:szCs w:val="24"/>
              </w:rPr>
              <w:t>Kbt. 118. -129. §</w:t>
            </w:r>
          </w:p>
        </w:tc>
        <w:tc>
          <w:tcPr>
            <w:tcW w:w="3071" w:type="dxa"/>
          </w:tcPr>
          <w:p w14:paraId="4FCBD0DF" w14:textId="77777777" w:rsidR="004B1CC5" w:rsidRPr="005358BD" w:rsidRDefault="004B1CC5" w:rsidP="003712E8">
            <w:pPr>
              <w:rPr>
                <w:rFonts w:ascii="Times New Roman" w:hAnsi="Times New Roman" w:cs="Times New Roman"/>
                <w:sz w:val="24"/>
                <w:szCs w:val="24"/>
              </w:rPr>
            </w:pPr>
          </w:p>
        </w:tc>
      </w:tr>
    </w:tbl>
    <w:p w14:paraId="2A70AC6F" w14:textId="77777777" w:rsidR="003712E8" w:rsidRPr="005358BD" w:rsidRDefault="003712E8" w:rsidP="003712E8">
      <w:pPr>
        <w:spacing w:after="0" w:line="240" w:lineRule="auto"/>
        <w:rPr>
          <w:rFonts w:ascii="Times New Roman" w:hAnsi="Times New Roman" w:cs="Times New Roman"/>
          <w:sz w:val="24"/>
          <w:szCs w:val="24"/>
        </w:rPr>
      </w:pPr>
    </w:p>
    <w:p w14:paraId="3F93F8C3" w14:textId="77777777" w:rsidR="00BA1562" w:rsidRPr="005358BD" w:rsidRDefault="00BA1562" w:rsidP="002428CF">
      <w:pPr>
        <w:spacing w:after="0" w:line="240" w:lineRule="auto"/>
        <w:ind w:left="5663" w:firstLine="709"/>
        <w:rPr>
          <w:rFonts w:ascii="Times New Roman" w:hAnsi="Times New Roman" w:cs="Times New Roman"/>
          <w:sz w:val="24"/>
          <w:szCs w:val="24"/>
        </w:rPr>
      </w:pPr>
    </w:p>
    <w:p w14:paraId="2ABB33E6" w14:textId="77777777" w:rsidR="00BA1562" w:rsidRPr="005358BD" w:rsidRDefault="00BA1562" w:rsidP="002428CF">
      <w:pPr>
        <w:spacing w:after="0" w:line="240" w:lineRule="auto"/>
        <w:ind w:left="5663" w:firstLine="709"/>
        <w:rPr>
          <w:rFonts w:ascii="Times New Roman" w:hAnsi="Times New Roman" w:cs="Times New Roman"/>
          <w:sz w:val="24"/>
          <w:szCs w:val="24"/>
        </w:rPr>
      </w:pPr>
    </w:p>
    <w:p w14:paraId="6AC2B6F9" w14:textId="77777777" w:rsidR="00BA1562" w:rsidRPr="005358BD" w:rsidRDefault="00BA1562" w:rsidP="002428CF">
      <w:pPr>
        <w:spacing w:after="0" w:line="240" w:lineRule="auto"/>
        <w:ind w:left="5663" w:firstLine="709"/>
        <w:rPr>
          <w:rFonts w:ascii="Times New Roman" w:hAnsi="Times New Roman" w:cs="Times New Roman"/>
          <w:sz w:val="24"/>
          <w:szCs w:val="24"/>
        </w:rPr>
      </w:pPr>
    </w:p>
    <w:p w14:paraId="4AF2660B" w14:textId="77777777" w:rsidR="00BA1562" w:rsidRPr="005358BD" w:rsidRDefault="00BA1562" w:rsidP="002428CF">
      <w:pPr>
        <w:spacing w:after="0" w:line="240" w:lineRule="auto"/>
        <w:ind w:left="5663" w:firstLine="709"/>
        <w:rPr>
          <w:rFonts w:ascii="Times New Roman" w:hAnsi="Times New Roman" w:cs="Times New Roman"/>
          <w:sz w:val="24"/>
          <w:szCs w:val="24"/>
        </w:rPr>
      </w:pPr>
    </w:p>
    <w:p w14:paraId="504189F0" w14:textId="77777777" w:rsidR="00BA1562" w:rsidRPr="005358BD" w:rsidRDefault="00BA1562" w:rsidP="002428CF">
      <w:pPr>
        <w:spacing w:after="0" w:line="240" w:lineRule="auto"/>
        <w:ind w:left="5663" w:firstLine="709"/>
        <w:rPr>
          <w:rFonts w:ascii="Times New Roman" w:hAnsi="Times New Roman" w:cs="Times New Roman"/>
          <w:sz w:val="24"/>
          <w:szCs w:val="24"/>
        </w:rPr>
      </w:pPr>
    </w:p>
    <w:p w14:paraId="7D55A323" w14:textId="77777777" w:rsidR="00BA1562" w:rsidRPr="005358BD" w:rsidRDefault="00BA1562" w:rsidP="002428CF">
      <w:pPr>
        <w:spacing w:after="0" w:line="240" w:lineRule="auto"/>
        <w:ind w:left="5663" w:firstLine="709"/>
        <w:rPr>
          <w:rFonts w:ascii="Times New Roman" w:hAnsi="Times New Roman" w:cs="Times New Roman"/>
          <w:sz w:val="24"/>
          <w:szCs w:val="24"/>
        </w:rPr>
      </w:pPr>
    </w:p>
    <w:p w14:paraId="59606595" w14:textId="67B9DD23" w:rsidR="00BA1562" w:rsidRPr="005358BD" w:rsidRDefault="00BA1562" w:rsidP="002428CF">
      <w:pPr>
        <w:spacing w:after="0" w:line="240" w:lineRule="auto"/>
        <w:ind w:left="5663" w:firstLine="709"/>
        <w:rPr>
          <w:rFonts w:ascii="Times New Roman" w:hAnsi="Times New Roman" w:cs="Times New Roman"/>
          <w:sz w:val="24"/>
          <w:szCs w:val="24"/>
        </w:rPr>
      </w:pPr>
    </w:p>
    <w:p w14:paraId="60657D5A" w14:textId="77777777" w:rsidR="00146460" w:rsidRPr="005358BD" w:rsidRDefault="00146460" w:rsidP="002428CF">
      <w:pPr>
        <w:spacing w:after="0" w:line="240" w:lineRule="auto"/>
        <w:ind w:left="5663" w:firstLine="709"/>
        <w:rPr>
          <w:rFonts w:ascii="Times New Roman" w:hAnsi="Times New Roman" w:cs="Times New Roman"/>
          <w:sz w:val="24"/>
          <w:szCs w:val="24"/>
        </w:rPr>
      </w:pPr>
    </w:p>
    <w:p w14:paraId="63723A5F" w14:textId="77777777" w:rsidR="00967685" w:rsidRPr="005358BD" w:rsidRDefault="00967685" w:rsidP="002428CF">
      <w:pPr>
        <w:spacing w:line="240" w:lineRule="auto"/>
        <w:jc w:val="right"/>
        <w:rPr>
          <w:rStyle w:val="Normal1"/>
          <w:rFonts w:ascii="Times New Roman" w:hAnsi="Times New Roman" w:cs="Times New Roman"/>
          <w:b/>
          <w:sz w:val="24"/>
          <w:szCs w:val="24"/>
        </w:rPr>
      </w:pPr>
    </w:p>
    <w:p w14:paraId="499FA67B" w14:textId="77777777" w:rsidR="00967685" w:rsidRPr="005358BD" w:rsidRDefault="00967685" w:rsidP="002428CF">
      <w:pPr>
        <w:spacing w:line="240" w:lineRule="auto"/>
        <w:jc w:val="right"/>
        <w:rPr>
          <w:rStyle w:val="Normal1"/>
          <w:rFonts w:ascii="Times New Roman" w:hAnsi="Times New Roman" w:cs="Times New Roman"/>
          <w:b/>
          <w:sz w:val="24"/>
          <w:szCs w:val="24"/>
        </w:rPr>
      </w:pPr>
    </w:p>
    <w:p w14:paraId="6225E64F" w14:textId="05347CAD" w:rsidR="00BA1562" w:rsidRPr="005358BD" w:rsidRDefault="00BA1562" w:rsidP="002428CF">
      <w:pPr>
        <w:spacing w:line="240" w:lineRule="auto"/>
        <w:jc w:val="right"/>
        <w:rPr>
          <w:rStyle w:val="Normal1"/>
          <w:rFonts w:ascii="Times New Roman" w:hAnsi="Times New Roman" w:cs="Times New Roman"/>
          <w:b/>
          <w:sz w:val="24"/>
          <w:szCs w:val="24"/>
        </w:rPr>
      </w:pPr>
      <w:r w:rsidRPr="005358BD">
        <w:rPr>
          <w:rStyle w:val="Normal1"/>
          <w:rFonts w:ascii="Times New Roman" w:hAnsi="Times New Roman" w:cs="Times New Roman"/>
          <w:b/>
          <w:sz w:val="24"/>
          <w:szCs w:val="24"/>
        </w:rPr>
        <w:lastRenderedPageBreak/>
        <w:t>3.sz. melléklet</w:t>
      </w:r>
    </w:p>
    <w:p w14:paraId="63015517" w14:textId="77777777" w:rsidR="00A15A5E" w:rsidRPr="005358BD" w:rsidRDefault="003B3FFE" w:rsidP="002428CF">
      <w:pPr>
        <w:pStyle w:val="Szvegtrzs"/>
        <w:tabs>
          <w:tab w:val="clear" w:pos="540"/>
          <w:tab w:val="left" w:pos="360"/>
          <w:tab w:val="center" w:pos="6840"/>
        </w:tabs>
        <w:jc w:val="center"/>
        <w:rPr>
          <w:b/>
          <w:bCs/>
        </w:rPr>
      </w:pPr>
      <w:r w:rsidRPr="005358BD">
        <w:rPr>
          <w:b/>
          <w:bCs/>
          <w:lang w:val="hu-HU"/>
        </w:rPr>
        <w:t>DÖNTÉS</w:t>
      </w:r>
      <w:r w:rsidR="00A15A5E" w:rsidRPr="005358BD">
        <w:rPr>
          <w:b/>
          <w:bCs/>
        </w:rPr>
        <w:t xml:space="preserve"> </w:t>
      </w:r>
    </w:p>
    <w:p w14:paraId="452A3EE1" w14:textId="77777777" w:rsidR="00A15A5E" w:rsidRPr="005358BD" w:rsidRDefault="00A15A5E" w:rsidP="002428CF">
      <w:pPr>
        <w:pStyle w:val="Szvegtrzs"/>
        <w:tabs>
          <w:tab w:val="clear" w:pos="540"/>
          <w:tab w:val="left" w:pos="360"/>
          <w:tab w:val="center" w:pos="6840"/>
        </w:tabs>
        <w:jc w:val="center"/>
        <w:rPr>
          <w:b/>
          <w:bCs/>
        </w:rPr>
      </w:pPr>
    </w:p>
    <w:p w14:paraId="00BB0A52" w14:textId="77777777" w:rsidR="00A15A5E" w:rsidRPr="005358BD" w:rsidRDefault="00A15A5E" w:rsidP="002428CF">
      <w:pPr>
        <w:pStyle w:val="Szvegtrzs"/>
        <w:tabs>
          <w:tab w:val="clear" w:pos="540"/>
          <w:tab w:val="left" w:pos="360"/>
          <w:tab w:val="center" w:pos="6840"/>
        </w:tabs>
        <w:jc w:val="center"/>
        <w:rPr>
          <w:b/>
          <w:bCs/>
        </w:rPr>
      </w:pPr>
      <w:smartTag w:uri="urn:schemas-microsoft-com:office:smarttags" w:element="PersonName">
        <w:smartTagPr>
          <w:attr w:name="ProductID" w:val="B￭r￡l￳ Bizotts￡g"/>
        </w:smartTagPr>
        <w:r w:rsidRPr="005358BD">
          <w:rPr>
            <w:b/>
            <w:bCs/>
          </w:rPr>
          <w:t>Bíráló Bizottság</w:t>
        </w:r>
      </w:smartTag>
      <w:r w:rsidRPr="005358BD">
        <w:rPr>
          <w:b/>
          <w:bCs/>
        </w:rPr>
        <w:t xml:space="preserve"> létrehozására</w:t>
      </w:r>
    </w:p>
    <w:p w14:paraId="22879155" w14:textId="77777777" w:rsidR="00A15A5E" w:rsidRPr="005358BD" w:rsidRDefault="00A15A5E" w:rsidP="002428CF">
      <w:pPr>
        <w:pStyle w:val="Szvegtrzs"/>
        <w:tabs>
          <w:tab w:val="clear" w:pos="540"/>
          <w:tab w:val="left" w:pos="360"/>
          <w:tab w:val="center" w:pos="6840"/>
        </w:tabs>
      </w:pPr>
    </w:p>
    <w:p w14:paraId="45DF1D6E" w14:textId="77777777" w:rsidR="00A15A5E" w:rsidRPr="005358BD" w:rsidRDefault="00A15A5E" w:rsidP="002428CF">
      <w:pPr>
        <w:pStyle w:val="Szvegtrzs"/>
        <w:tabs>
          <w:tab w:val="clear" w:pos="540"/>
          <w:tab w:val="left" w:pos="360"/>
          <w:tab w:val="center" w:pos="6840"/>
        </w:tabs>
      </w:pPr>
    </w:p>
    <w:p w14:paraId="1B78E91B" w14:textId="38E9A511" w:rsidR="00A15A5E" w:rsidRPr="005358BD" w:rsidRDefault="00A15A5E" w:rsidP="002428CF">
      <w:pPr>
        <w:spacing w:line="240" w:lineRule="auto"/>
        <w:jc w:val="both"/>
        <w:rPr>
          <w:rFonts w:ascii="Times New Roman" w:hAnsi="Times New Roman" w:cs="Times New Roman"/>
          <w:sz w:val="24"/>
          <w:szCs w:val="24"/>
        </w:rPr>
      </w:pPr>
      <w:r w:rsidRPr="005358BD">
        <w:rPr>
          <w:rFonts w:ascii="Times New Roman" w:hAnsi="Times New Roman" w:cs="Times New Roman"/>
          <w:b/>
          <w:sz w:val="24"/>
          <w:szCs w:val="24"/>
        </w:rPr>
        <w:t xml:space="preserve">Tárgy: </w:t>
      </w:r>
      <w:del w:id="106" w:author="Biharkeresztesi Közös Önkormányzati Hivatal" w:date="2024-03-13T12:04:00Z">
        <w:r w:rsidR="0085609C" w:rsidRPr="00F00442" w:rsidDel="00E375DA">
          <w:rPr>
            <w:rFonts w:ascii="Times New Roman" w:hAnsi="Times New Roman" w:cs="Times New Roman"/>
            <w:sz w:val="24"/>
            <w:szCs w:val="24"/>
          </w:rPr>
          <w:delText xml:space="preserve">Bojt </w:delText>
        </w:r>
      </w:del>
      <w:ins w:id="107" w:author="Biharkeresztesi Közös Önkormányzati Hivatal" w:date="2024-03-13T12:04:00Z">
        <w:r w:rsidR="00E375DA">
          <w:rPr>
            <w:rFonts w:ascii="Times New Roman" w:hAnsi="Times New Roman" w:cs="Times New Roman"/>
            <w:sz w:val="24"/>
            <w:szCs w:val="24"/>
          </w:rPr>
          <w:t>Ártánd</w:t>
        </w:r>
        <w:r w:rsidR="00E375DA" w:rsidRPr="00F00442">
          <w:rPr>
            <w:rFonts w:ascii="Times New Roman" w:hAnsi="Times New Roman" w:cs="Times New Roman"/>
            <w:sz w:val="24"/>
            <w:szCs w:val="24"/>
          </w:rPr>
          <w:t xml:space="preserve"> </w:t>
        </w:r>
      </w:ins>
      <w:r w:rsidR="0085609C" w:rsidRPr="00F00442">
        <w:rPr>
          <w:rFonts w:ascii="Times New Roman" w:hAnsi="Times New Roman" w:cs="Times New Roman"/>
          <w:sz w:val="24"/>
          <w:szCs w:val="24"/>
        </w:rPr>
        <w:t>Község Önkormányzata</w:t>
      </w:r>
      <w:r w:rsidR="002428CF" w:rsidRPr="005358BD">
        <w:rPr>
          <w:rFonts w:ascii="Times New Roman" w:hAnsi="Times New Roman" w:cs="Times New Roman"/>
          <w:sz w:val="24"/>
          <w:szCs w:val="24"/>
        </w:rPr>
        <w:t xml:space="preserve"> </w:t>
      </w:r>
      <w:r w:rsidRPr="005358BD">
        <w:rPr>
          <w:rFonts w:ascii="Times New Roman" w:hAnsi="Times New Roman" w:cs="Times New Roman"/>
          <w:sz w:val="24"/>
          <w:szCs w:val="24"/>
        </w:rPr>
        <w:t>által kiírt „</w:t>
      </w:r>
      <w:r w:rsidR="00F3411D" w:rsidRPr="005358BD">
        <w:rPr>
          <w:rFonts w:ascii="Times New Roman" w:hAnsi="Times New Roman" w:cs="Times New Roman"/>
          <w:sz w:val="24"/>
          <w:szCs w:val="24"/>
        </w:rPr>
        <w:t>……………</w:t>
      </w:r>
      <w:r w:rsidRPr="005358BD">
        <w:rPr>
          <w:rFonts w:ascii="Times New Roman" w:hAnsi="Times New Roman" w:cs="Times New Roman"/>
          <w:sz w:val="24"/>
          <w:szCs w:val="24"/>
        </w:rPr>
        <w:t xml:space="preserve">” tárgyú közbeszerzési eljárás </w:t>
      </w:r>
    </w:p>
    <w:p w14:paraId="08936E67" w14:textId="77777777" w:rsidR="00A15A5E" w:rsidRPr="005358BD" w:rsidRDefault="00A15A5E" w:rsidP="002428CF">
      <w:pPr>
        <w:spacing w:line="240" w:lineRule="auto"/>
        <w:jc w:val="both"/>
        <w:rPr>
          <w:rFonts w:ascii="Times New Roman" w:hAnsi="Times New Roman" w:cs="Times New Roman"/>
          <w:sz w:val="24"/>
          <w:szCs w:val="24"/>
        </w:rPr>
      </w:pPr>
    </w:p>
    <w:p w14:paraId="1AFF24BC" w14:textId="77777777" w:rsidR="00A15A5E" w:rsidRPr="005358BD" w:rsidRDefault="00A15A5E" w:rsidP="002428CF">
      <w:pPr>
        <w:pStyle w:val="Szvegtrzs"/>
        <w:tabs>
          <w:tab w:val="clear" w:pos="540"/>
          <w:tab w:val="left" w:pos="360"/>
          <w:tab w:val="center" w:pos="6840"/>
        </w:tabs>
      </w:pPr>
    </w:p>
    <w:p w14:paraId="4931066E" w14:textId="7B979E8B" w:rsidR="00A15A5E" w:rsidRPr="005358BD" w:rsidRDefault="0085609C" w:rsidP="002428CF">
      <w:pPr>
        <w:pStyle w:val="Szvegtrzs"/>
        <w:tabs>
          <w:tab w:val="clear" w:pos="540"/>
          <w:tab w:val="left" w:pos="360"/>
          <w:tab w:val="center" w:pos="6840"/>
        </w:tabs>
      </w:pPr>
      <w:del w:id="108" w:author="Biharkeresztesi Közös Önkormányzati Hivatal" w:date="2024-03-13T12:04:00Z">
        <w:r w:rsidRPr="00F00442" w:rsidDel="00E375DA">
          <w:rPr>
            <w:lang w:val="hu-HU"/>
          </w:rPr>
          <w:delText xml:space="preserve">Bojt </w:delText>
        </w:r>
      </w:del>
      <w:ins w:id="109" w:author="Biharkeresztesi Közös Önkormányzati Hivatal" w:date="2024-03-13T12:04:00Z">
        <w:r w:rsidR="00E375DA">
          <w:rPr>
            <w:lang w:val="hu-HU"/>
          </w:rPr>
          <w:t>Ártánd</w:t>
        </w:r>
        <w:r w:rsidR="00E375DA" w:rsidRPr="00F00442">
          <w:rPr>
            <w:lang w:val="hu-HU"/>
          </w:rPr>
          <w:t xml:space="preserve"> </w:t>
        </w:r>
      </w:ins>
      <w:r w:rsidRPr="00F00442">
        <w:rPr>
          <w:lang w:val="hu-HU"/>
        </w:rPr>
        <w:t>Község Önkormányzata</w:t>
      </w:r>
      <w:r w:rsidR="002428CF" w:rsidRPr="005358BD">
        <w:t xml:space="preserve"> </w:t>
      </w:r>
      <w:r w:rsidR="00A15A5E" w:rsidRPr="005358BD">
        <w:t xml:space="preserve">által a 2015. évi CXLIII. tv. (közbeszerzési törvény) alapján </w:t>
      </w:r>
      <w:r w:rsidR="002428CF" w:rsidRPr="005358BD">
        <w:rPr>
          <w:lang w:val="hu-HU"/>
        </w:rPr>
        <w:t>………….</w:t>
      </w:r>
      <w:r w:rsidR="00A15A5E" w:rsidRPr="005358BD">
        <w:t>értékhatárt elérő,</w:t>
      </w:r>
      <w:r w:rsidR="002428CF" w:rsidRPr="005358BD">
        <w:rPr>
          <w:lang w:val="hu-HU"/>
        </w:rPr>
        <w:t>…………………..</w:t>
      </w:r>
      <w:r w:rsidR="00A15A5E" w:rsidRPr="005358BD">
        <w:rPr>
          <w:lang w:val="hu-HU"/>
        </w:rPr>
        <w:t xml:space="preserve"> </w:t>
      </w:r>
      <w:r w:rsidR="00A15A5E" w:rsidRPr="005358BD">
        <w:t xml:space="preserve">közbeszerzési eljárást kíván indítani. </w:t>
      </w:r>
    </w:p>
    <w:p w14:paraId="78D08465" w14:textId="77777777" w:rsidR="00A15A5E" w:rsidRPr="005358BD" w:rsidRDefault="00A15A5E" w:rsidP="002428CF">
      <w:pPr>
        <w:spacing w:line="240" w:lineRule="auto"/>
        <w:jc w:val="both"/>
        <w:rPr>
          <w:rFonts w:ascii="Times New Roman" w:hAnsi="Times New Roman" w:cs="Times New Roman"/>
          <w:sz w:val="24"/>
          <w:szCs w:val="24"/>
          <w:u w:val="single"/>
        </w:rPr>
      </w:pPr>
    </w:p>
    <w:p w14:paraId="7274201B" w14:textId="77777777" w:rsidR="00A15A5E" w:rsidRPr="005358BD" w:rsidRDefault="00A15A5E" w:rsidP="002428CF">
      <w:pPr>
        <w:pStyle w:val="Szvegtrzs"/>
        <w:tabs>
          <w:tab w:val="clear" w:pos="540"/>
          <w:tab w:val="left" w:pos="360"/>
          <w:tab w:val="center" w:pos="6840"/>
        </w:tabs>
      </w:pPr>
      <w:r w:rsidRPr="005358BD">
        <w:t>Az eljárás lefolytatására az alábbi összetételű Bíráló Bizottságot hozom létre:</w:t>
      </w:r>
    </w:p>
    <w:p w14:paraId="6C00B11B" w14:textId="77777777" w:rsidR="00A15A5E" w:rsidRPr="005358BD" w:rsidRDefault="00A15A5E" w:rsidP="002428CF">
      <w:pPr>
        <w:pStyle w:val="Szvegtrzs"/>
        <w:tabs>
          <w:tab w:val="clear" w:pos="540"/>
          <w:tab w:val="left" w:pos="360"/>
          <w:tab w:val="center" w:pos="6840"/>
        </w:tabs>
      </w:pPr>
    </w:p>
    <w:p w14:paraId="7197380A" w14:textId="77777777" w:rsidR="00A15A5E" w:rsidRPr="005358BD" w:rsidRDefault="002428CF" w:rsidP="002428CF">
      <w:pPr>
        <w:spacing w:line="240" w:lineRule="auto"/>
        <w:rPr>
          <w:rFonts w:ascii="Times New Roman" w:hAnsi="Times New Roman" w:cs="Times New Roman"/>
          <w:sz w:val="24"/>
          <w:szCs w:val="24"/>
        </w:rPr>
      </w:pPr>
      <w:r w:rsidRPr="005358BD">
        <w:rPr>
          <w:rFonts w:ascii="Times New Roman" w:hAnsi="Times New Roman" w:cs="Times New Roman"/>
          <w:sz w:val="24"/>
          <w:szCs w:val="24"/>
        </w:rPr>
        <w:t xml:space="preserve">Név, titulus </w:t>
      </w:r>
      <w:r w:rsidR="00A15A5E" w:rsidRPr="005358BD">
        <w:rPr>
          <w:rFonts w:ascii="Times New Roman" w:hAnsi="Times New Roman" w:cs="Times New Roman"/>
          <w:sz w:val="24"/>
          <w:szCs w:val="24"/>
        </w:rPr>
        <w:t>(pénzügyi szakértelem)</w:t>
      </w:r>
    </w:p>
    <w:p w14:paraId="514DD2BD" w14:textId="77777777" w:rsidR="00A15A5E" w:rsidRPr="005358BD" w:rsidRDefault="002428CF" w:rsidP="002428CF">
      <w:pPr>
        <w:pStyle w:val="Szvegtrzs"/>
        <w:tabs>
          <w:tab w:val="clear" w:pos="540"/>
          <w:tab w:val="clear" w:pos="2277"/>
          <w:tab w:val="left" w:pos="360"/>
          <w:tab w:val="left" w:pos="2977"/>
          <w:tab w:val="center" w:pos="6840"/>
        </w:tabs>
      </w:pPr>
      <w:r w:rsidRPr="005358BD">
        <w:t>Név, titulus</w:t>
      </w:r>
      <w:r w:rsidR="00A15A5E" w:rsidRPr="005358BD">
        <w:rPr>
          <w:lang w:eastAsia="hu-HU"/>
        </w:rPr>
        <w:t xml:space="preserve"> </w:t>
      </w:r>
      <w:r w:rsidR="00A15A5E" w:rsidRPr="005358BD">
        <w:rPr>
          <w:lang w:val="hu-HU" w:eastAsia="hu-HU"/>
        </w:rPr>
        <w:t>(beszerzés tárgya szerinti szakértelem)</w:t>
      </w:r>
    </w:p>
    <w:p w14:paraId="319A8749" w14:textId="77777777" w:rsidR="00A15A5E" w:rsidRPr="005358BD" w:rsidRDefault="002428CF" w:rsidP="002428CF">
      <w:pPr>
        <w:pStyle w:val="Szvegtrzs"/>
        <w:tabs>
          <w:tab w:val="clear" w:pos="540"/>
          <w:tab w:val="clear" w:pos="2277"/>
          <w:tab w:val="left" w:pos="360"/>
          <w:tab w:val="left" w:pos="2977"/>
          <w:tab w:val="center" w:pos="6840"/>
        </w:tabs>
      </w:pPr>
      <w:r w:rsidRPr="005358BD">
        <w:t>Név, titulus</w:t>
      </w:r>
      <w:r w:rsidRPr="005358BD">
        <w:rPr>
          <w:lang w:val="hu-HU" w:eastAsia="hu-HU"/>
        </w:rPr>
        <w:t xml:space="preserve"> </w:t>
      </w:r>
      <w:r w:rsidR="00A15A5E" w:rsidRPr="005358BD">
        <w:rPr>
          <w:lang w:val="hu-HU" w:eastAsia="hu-HU"/>
        </w:rPr>
        <w:t>(jogi szakértelem)</w:t>
      </w:r>
    </w:p>
    <w:p w14:paraId="1044C135" w14:textId="77777777" w:rsidR="00A15A5E" w:rsidRPr="005358BD" w:rsidRDefault="002428CF" w:rsidP="002428CF">
      <w:pPr>
        <w:pStyle w:val="Szvegtrzs"/>
        <w:tabs>
          <w:tab w:val="clear" w:pos="540"/>
          <w:tab w:val="clear" w:pos="2277"/>
          <w:tab w:val="left" w:pos="360"/>
          <w:tab w:val="left" w:pos="2977"/>
          <w:tab w:val="center" w:pos="6840"/>
        </w:tabs>
      </w:pPr>
      <w:r w:rsidRPr="005358BD">
        <w:t>Név, titulus</w:t>
      </w:r>
      <w:r w:rsidR="00A15A5E" w:rsidRPr="005358BD">
        <w:rPr>
          <w:lang w:val="hu-HU" w:eastAsia="hu-HU"/>
        </w:rPr>
        <w:t xml:space="preserve"> (közbeszerzési szakértelem)</w:t>
      </w:r>
    </w:p>
    <w:p w14:paraId="38B4BEE2" w14:textId="77777777" w:rsidR="00A15A5E" w:rsidRPr="005358BD" w:rsidRDefault="00A15A5E" w:rsidP="002428CF">
      <w:pPr>
        <w:pStyle w:val="Szvegtrzs"/>
        <w:tabs>
          <w:tab w:val="clear" w:pos="540"/>
          <w:tab w:val="clear" w:pos="2277"/>
          <w:tab w:val="left" w:pos="360"/>
          <w:tab w:val="left" w:pos="2977"/>
          <w:tab w:val="center" w:pos="6840"/>
        </w:tabs>
      </w:pPr>
    </w:p>
    <w:p w14:paraId="090BB986" w14:textId="74268150" w:rsidR="00A15A5E" w:rsidRPr="005358BD" w:rsidRDefault="00F91F4E" w:rsidP="002428CF">
      <w:pPr>
        <w:pStyle w:val="Szvegtrzs"/>
        <w:tabs>
          <w:tab w:val="clear" w:pos="540"/>
          <w:tab w:val="clear" w:pos="2277"/>
          <w:tab w:val="left" w:pos="360"/>
          <w:tab w:val="left" w:pos="2977"/>
          <w:tab w:val="center" w:pos="6840"/>
        </w:tabs>
      </w:pPr>
      <w:r w:rsidRPr="005358BD">
        <w:rPr>
          <w:lang w:val="hu-HU"/>
        </w:rPr>
        <w:t>Kelt</w:t>
      </w:r>
      <w:r w:rsidR="002428CF" w:rsidRPr="005358BD">
        <w:rPr>
          <w:lang w:val="hu-HU"/>
        </w:rPr>
        <w:t>:</w:t>
      </w:r>
      <w:r w:rsidR="00492CB0" w:rsidRPr="005358BD">
        <w:rPr>
          <w:lang w:val="hu-HU"/>
        </w:rPr>
        <w:t xml:space="preserve"> </w:t>
      </w:r>
      <w:del w:id="110" w:author="Biharkeresztesi Közös Önkormányzati Hivatal" w:date="2024-03-13T12:04:00Z">
        <w:r w:rsidR="006911B2" w:rsidRPr="00F00442" w:rsidDel="00E375DA">
          <w:rPr>
            <w:lang w:val="hu-HU"/>
          </w:rPr>
          <w:delText>Bojt</w:delText>
        </w:r>
      </w:del>
      <w:ins w:id="111" w:author="Biharkeresztesi Közös Önkormányzati Hivatal" w:date="2024-03-13T12:04:00Z">
        <w:r w:rsidR="00E375DA">
          <w:rPr>
            <w:lang w:val="hu-HU"/>
          </w:rPr>
          <w:t>Ártánd</w:t>
        </w:r>
      </w:ins>
      <w:r w:rsidR="003B4DCF" w:rsidRPr="005358BD">
        <w:rPr>
          <w:lang w:val="hu-HU"/>
        </w:rPr>
        <w:t>,</w:t>
      </w:r>
      <w:r w:rsidR="00A15A5E" w:rsidRPr="005358BD">
        <w:t xml:space="preserve"> </w:t>
      </w:r>
      <w:r w:rsidR="001F61E7" w:rsidRPr="005358BD">
        <w:t>20</w:t>
      </w:r>
      <w:r w:rsidR="001F61E7" w:rsidRPr="005358BD">
        <w:rPr>
          <w:lang w:val="hu-HU"/>
        </w:rPr>
        <w:t>2</w:t>
      </w:r>
      <w:ins w:id="112" w:author="Biharkeresztesi Közös Önkormányzati Hivatal" w:date="2024-03-12T20:03:00Z">
        <w:r w:rsidR="0020015F">
          <w:rPr>
            <w:lang w:val="hu-HU"/>
          </w:rPr>
          <w:t>4</w:t>
        </w:r>
      </w:ins>
      <w:ins w:id="113" w:author="user" w:date="2023-09-11T14:18:00Z">
        <w:del w:id="114" w:author="Biharkeresztesi Közös Önkormányzati Hivatal" w:date="2024-03-12T20:03:00Z">
          <w:r w:rsidR="0084133C" w:rsidDel="0020015F">
            <w:rPr>
              <w:lang w:val="hu-HU"/>
            </w:rPr>
            <w:delText>3</w:delText>
          </w:r>
        </w:del>
      </w:ins>
      <w:del w:id="115" w:author="user" w:date="2023-09-11T14:18:00Z">
        <w:r w:rsidR="00816D70" w:rsidRPr="005358BD" w:rsidDel="0084133C">
          <w:rPr>
            <w:lang w:val="hu-HU"/>
          </w:rPr>
          <w:delText>2</w:delText>
        </w:r>
      </w:del>
      <w:r w:rsidR="00A15A5E" w:rsidRPr="005358BD">
        <w:t xml:space="preserve">. </w:t>
      </w:r>
      <w:r w:rsidR="002428CF" w:rsidRPr="005358BD">
        <w:rPr>
          <w:lang w:val="hu-HU"/>
        </w:rPr>
        <w:t>……………………….</w:t>
      </w:r>
    </w:p>
    <w:p w14:paraId="21D8FFDB" w14:textId="77777777" w:rsidR="00A15A5E" w:rsidRPr="005358BD" w:rsidRDefault="00A15A5E" w:rsidP="002428CF">
      <w:pPr>
        <w:spacing w:line="240" w:lineRule="auto"/>
        <w:rPr>
          <w:rFonts w:ascii="Times New Roman" w:hAnsi="Times New Roman" w:cs="Times New Roman"/>
          <w:sz w:val="24"/>
          <w:szCs w:val="24"/>
        </w:rPr>
      </w:pPr>
    </w:p>
    <w:p w14:paraId="1CDC348D" w14:textId="77777777" w:rsidR="00A15A5E" w:rsidRPr="005358BD" w:rsidRDefault="00A15A5E" w:rsidP="002428CF">
      <w:pPr>
        <w:spacing w:line="240" w:lineRule="auto"/>
        <w:rPr>
          <w:rFonts w:ascii="Times New Roman" w:hAnsi="Times New Roman" w:cs="Times New Roman"/>
          <w:sz w:val="24"/>
          <w:szCs w:val="24"/>
        </w:rPr>
      </w:pPr>
    </w:p>
    <w:p w14:paraId="46D8BD58" w14:textId="77777777" w:rsidR="00A15A5E" w:rsidRPr="005358BD" w:rsidRDefault="00A15A5E" w:rsidP="002428CF">
      <w:pPr>
        <w:spacing w:line="240" w:lineRule="auto"/>
        <w:rPr>
          <w:rFonts w:ascii="Times New Roman" w:hAnsi="Times New Roman" w:cs="Times New Roman"/>
          <w:sz w:val="24"/>
          <w:szCs w:val="24"/>
        </w:rPr>
      </w:pPr>
    </w:p>
    <w:p w14:paraId="03E4B4AF" w14:textId="77777777" w:rsidR="00A15A5E" w:rsidRPr="005358BD" w:rsidRDefault="00A15A5E" w:rsidP="002428CF">
      <w:pPr>
        <w:pStyle w:val="lfej"/>
        <w:tabs>
          <w:tab w:val="clear" w:pos="4536"/>
          <w:tab w:val="center" w:pos="6663"/>
        </w:tabs>
        <w:rPr>
          <w:rFonts w:ascii="Times New Roman" w:hAnsi="Times New Roman" w:cs="Times New Roman"/>
          <w:sz w:val="24"/>
          <w:szCs w:val="24"/>
        </w:rPr>
      </w:pPr>
      <w:r w:rsidRPr="005358BD">
        <w:rPr>
          <w:rFonts w:ascii="Times New Roman" w:hAnsi="Times New Roman" w:cs="Times New Roman"/>
          <w:sz w:val="24"/>
          <w:szCs w:val="24"/>
        </w:rPr>
        <w:tab/>
        <w:t>……………………………………..</w:t>
      </w:r>
    </w:p>
    <w:p w14:paraId="77F45DA3" w14:textId="0C41736D" w:rsidR="002428CF" w:rsidRPr="005358BD" w:rsidRDefault="00A15A5E" w:rsidP="002428CF">
      <w:pPr>
        <w:pStyle w:val="lfej"/>
        <w:tabs>
          <w:tab w:val="center" w:pos="6663"/>
        </w:tabs>
        <w:rPr>
          <w:rFonts w:ascii="Times New Roman" w:hAnsi="Times New Roman" w:cs="Times New Roman"/>
          <w:sz w:val="24"/>
          <w:szCs w:val="24"/>
        </w:rPr>
      </w:pPr>
      <w:r w:rsidRPr="005358BD">
        <w:rPr>
          <w:rFonts w:ascii="Times New Roman" w:hAnsi="Times New Roman" w:cs="Times New Roman"/>
          <w:sz w:val="24"/>
          <w:szCs w:val="24"/>
        </w:rPr>
        <w:tab/>
      </w:r>
      <w:r w:rsidRPr="005358BD">
        <w:rPr>
          <w:rFonts w:ascii="Times New Roman" w:hAnsi="Times New Roman" w:cs="Times New Roman"/>
          <w:sz w:val="24"/>
          <w:szCs w:val="24"/>
        </w:rPr>
        <w:tab/>
      </w:r>
      <w:del w:id="116" w:author="Biharkeresztesi Közös Önkormányzati Hivatal" w:date="2024-03-13T12:05:00Z">
        <w:r w:rsidR="006911B2" w:rsidRPr="00F00442" w:rsidDel="00E375DA">
          <w:rPr>
            <w:rFonts w:ascii="Times New Roman" w:hAnsi="Times New Roman" w:cs="Times New Roman"/>
            <w:sz w:val="24"/>
            <w:szCs w:val="24"/>
          </w:rPr>
          <w:delText>Bereginé Szegedi Hajnalka</w:delText>
        </w:r>
      </w:del>
      <w:ins w:id="117" w:author="Biharkeresztesi Közös Önkormányzati Hivatal" w:date="2024-03-13T12:05:00Z">
        <w:r w:rsidR="00E375DA">
          <w:rPr>
            <w:rFonts w:ascii="Times New Roman" w:hAnsi="Times New Roman" w:cs="Times New Roman"/>
            <w:sz w:val="24"/>
            <w:szCs w:val="24"/>
          </w:rPr>
          <w:t>Benkő Sándor</w:t>
        </w:r>
      </w:ins>
    </w:p>
    <w:p w14:paraId="74B91BAA" w14:textId="77777777" w:rsidR="00A15A5E" w:rsidRPr="005358BD" w:rsidRDefault="00A15A5E" w:rsidP="002428CF">
      <w:pPr>
        <w:pStyle w:val="lfej"/>
        <w:tabs>
          <w:tab w:val="center" w:pos="6663"/>
        </w:tabs>
        <w:rPr>
          <w:rFonts w:ascii="Times New Roman" w:hAnsi="Times New Roman" w:cs="Times New Roman"/>
          <w:sz w:val="24"/>
          <w:szCs w:val="24"/>
        </w:rPr>
      </w:pPr>
      <w:r w:rsidRPr="005358BD">
        <w:rPr>
          <w:rFonts w:ascii="Times New Roman" w:hAnsi="Times New Roman" w:cs="Times New Roman"/>
          <w:sz w:val="24"/>
          <w:szCs w:val="24"/>
        </w:rPr>
        <w:tab/>
      </w:r>
      <w:r w:rsidRPr="005358BD">
        <w:rPr>
          <w:rFonts w:ascii="Times New Roman" w:hAnsi="Times New Roman" w:cs="Times New Roman"/>
          <w:sz w:val="24"/>
          <w:szCs w:val="24"/>
        </w:rPr>
        <w:tab/>
      </w:r>
      <w:r w:rsidR="002428CF" w:rsidRPr="005358BD">
        <w:rPr>
          <w:rFonts w:ascii="Times New Roman" w:hAnsi="Times New Roman" w:cs="Times New Roman"/>
          <w:sz w:val="24"/>
          <w:szCs w:val="24"/>
        </w:rPr>
        <w:t>Polgármester</w:t>
      </w:r>
    </w:p>
    <w:p w14:paraId="7C6746DC" w14:textId="77777777" w:rsidR="002428CF" w:rsidRPr="005358BD" w:rsidRDefault="002428CF" w:rsidP="002428CF">
      <w:pPr>
        <w:spacing w:line="240" w:lineRule="auto"/>
        <w:jc w:val="right"/>
        <w:rPr>
          <w:rStyle w:val="Normal1"/>
          <w:rFonts w:ascii="Times New Roman" w:hAnsi="Times New Roman" w:cs="Times New Roman"/>
          <w:b/>
          <w:sz w:val="24"/>
          <w:szCs w:val="24"/>
        </w:rPr>
      </w:pPr>
    </w:p>
    <w:p w14:paraId="21165ABD" w14:textId="77777777" w:rsidR="002428CF" w:rsidRPr="005358BD" w:rsidRDefault="002428CF" w:rsidP="002428CF">
      <w:pPr>
        <w:spacing w:line="240" w:lineRule="auto"/>
        <w:jc w:val="right"/>
        <w:rPr>
          <w:rStyle w:val="Normal1"/>
          <w:rFonts w:ascii="Times New Roman" w:hAnsi="Times New Roman" w:cs="Times New Roman"/>
          <w:b/>
          <w:sz w:val="24"/>
          <w:szCs w:val="24"/>
        </w:rPr>
      </w:pPr>
    </w:p>
    <w:p w14:paraId="71A3BF07" w14:textId="77777777" w:rsidR="002428CF" w:rsidRPr="005358BD" w:rsidRDefault="002428CF" w:rsidP="002428CF">
      <w:pPr>
        <w:spacing w:line="240" w:lineRule="auto"/>
        <w:jc w:val="right"/>
        <w:rPr>
          <w:rStyle w:val="Normal1"/>
          <w:rFonts w:ascii="Times New Roman" w:hAnsi="Times New Roman" w:cs="Times New Roman"/>
          <w:b/>
          <w:sz w:val="24"/>
          <w:szCs w:val="24"/>
        </w:rPr>
      </w:pPr>
    </w:p>
    <w:p w14:paraId="31E45C7D" w14:textId="77777777" w:rsidR="002428CF" w:rsidRPr="005358BD" w:rsidRDefault="002428CF" w:rsidP="002428CF">
      <w:pPr>
        <w:spacing w:line="240" w:lineRule="auto"/>
        <w:jc w:val="right"/>
        <w:rPr>
          <w:rStyle w:val="Normal1"/>
          <w:rFonts w:ascii="Times New Roman" w:hAnsi="Times New Roman" w:cs="Times New Roman"/>
          <w:b/>
          <w:sz w:val="24"/>
          <w:szCs w:val="24"/>
        </w:rPr>
      </w:pPr>
    </w:p>
    <w:p w14:paraId="20BD0573" w14:textId="77777777" w:rsidR="002428CF" w:rsidRPr="005358BD" w:rsidRDefault="002428CF" w:rsidP="002428CF">
      <w:pPr>
        <w:spacing w:line="240" w:lineRule="auto"/>
        <w:jc w:val="right"/>
        <w:rPr>
          <w:rStyle w:val="Normal1"/>
          <w:rFonts w:ascii="Times New Roman" w:hAnsi="Times New Roman" w:cs="Times New Roman"/>
          <w:b/>
          <w:sz w:val="24"/>
          <w:szCs w:val="24"/>
        </w:rPr>
      </w:pPr>
    </w:p>
    <w:p w14:paraId="0E86BEAF" w14:textId="77777777" w:rsidR="002428CF" w:rsidRPr="005358BD" w:rsidRDefault="002428CF" w:rsidP="002428CF">
      <w:pPr>
        <w:spacing w:line="240" w:lineRule="auto"/>
        <w:jc w:val="right"/>
        <w:rPr>
          <w:rStyle w:val="Normal1"/>
          <w:rFonts w:ascii="Times New Roman" w:hAnsi="Times New Roman" w:cs="Times New Roman"/>
          <w:b/>
          <w:sz w:val="24"/>
          <w:szCs w:val="24"/>
        </w:rPr>
      </w:pPr>
    </w:p>
    <w:p w14:paraId="624DF200" w14:textId="77777777" w:rsidR="002428CF" w:rsidRPr="005358BD" w:rsidRDefault="002428CF" w:rsidP="002428CF">
      <w:pPr>
        <w:spacing w:line="240" w:lineRule="auto"/>
        <w:jc w:val="right"/>
        <w:rPr>
          <w:rStyle w:val="Normal1"/>
          <w:rFonts w:ascii="Times New Roman" w:hAnsi="Times New Roman" w:cs="Times New Roman"/>
          <w:b/>
          <w:sz w:val="24"/>
          <w:szCs w:val="24"/>
        </w:rPr>
      </w:pPr>
    </w:p>
    <w:p w14:paraId="6349CD34" w14:textId="77777777" w:rsidR="002428CF" w:rsidRPr="005358BD" w:rsidRDefault="002428CF" w:rsidP="002428CF">
      <w:pPr>
        <w:spacing w:line="240" w:lineRule="auto"/>
        <w:jc w:val="right"/>
        <w:rPr>
          <w:rStyle w:val="Normal1"/>
          <w:rFonts w:ascii="Times New Roman" w:hAnsi="Times New Roman" w:cs="Times New Roman"/>
          <w:b/>
          <w:sz w:val="24"/>
          <w:szCs w:val="24"/>
        </w:rPr>
      </w:pPr>
    </w:p>
    <w:p w14:paraId="2152309D" w14:textId="1F02C28B" w:rsidR="002428CF" w:rsidRPr="005358BD" w:rsidRDefault="002428CF" w:rsidP="002428CF">
      <w:pPr>
        <w:spacing w:line="240" w:lineRule="auto"/>
        <w:jc w:val="right"/>
        <w:rPr>
          <w:rStyle w:val="Normal1"/>
          <w:rFonts w:ascii="Times New Roman" w:hAnsi="Times New Roman" w:cs="Times New Roman"/>
          <w:b/>
          <w:sz w:val="24"/>
          <w:szCs w:val="24"/>
        </w:rPr>
      </w:pPr>
    </w:p>
    <w:p w14:paraId="47EE2197" w14:textId="77777777" w:rsidR="005358BD" w:rsidRPr="005358BD" w:rsidRDefault="005358BD" w:rsidP="002428CF">
      <w:pPr>
        <w:spacing w:line="240" w:lineRule="auto"/>
        <w:jc w:val="right"/>
        <w:rPr>
          <w:rStyle w:val="Normal1"/>
          <w:rFonts w:ascii="Times New Roman" w:hAnsi="Times New Roman" w:cs="Times New Roman"/>
          <w:b/>
          <w:sz w:val="24"/>
          <w:szCs w:val="24"/>
        </w:rPr>
      </w:pPr>
    </w:p>
    <w:p w14:paraId="691FC003" w14:textId="77777777" w:rsidR="002428CF" w:rsidRPr="005358BD" w:rsidRDefault="002428CF" w:rsidP="002428CF">
      <w:pPr>
        <w:spacing w:line="240" w:lineRule="auto"/>
        <w:jc w:val="right"/>
        <w:rPr>
          <w:rStyle w:val="Normal1"/>
          <w:rFonts w:ascii="Times New Roman" w:hAnsi="Times New Roman" w:cs="Times New Roman"/>
          <w:b/>
          <w:sz w:val="24"/>
          <w:szCs w:val="24"/>
        </w:rPr>
      </w:pPr>
    </w:p>
    <w:p w14:paraId="2E2B0445" w14:textId="77777777" w:rsidR="0037114C" w:rsidRPr="007475BA" w:rsidRDefault="0037114C" w:rsidP="0037114C">
      <w:pPr>
        <w:spacing w:before="240"/>
        <w:rPr>
          <w:ins w:id="118" w:author="user" w:date="2023-09-11T13:51:00Z"/>
          <w:rStyle w:val="Kiemels"/>
          <w:rFonts w:ascii="Times New Roman" w:hAnsi="Times New Roman" w:cs="Times New Roman"/>
          <w:sz w:val="24"/>
          <w:szCs w:val="24"/>
        </w:rPr>
      </w:pPr>
      <w:ins w:id="119" w:author="user" w:date="2023-09-11T13:51:00Z">
        <w:r w:rsidRPr="007475BA">
          <w:rPr>
            <w:rStyle w:val="Kiemels"/>
            <w:rFonts w:ascii="Times New Roman" w:hAnsi="Times New Roman" w:cs="Times New Roman"/>
            <w:sz w:val="24"/>
            <w:szCs w:val="24"/>
          </w:rPr>
          <w:t>4. számú melléklet</w:t>
        </w:r>
      </w:ins>
    </w:p>
    <w:p w14:paraId="434F91CD" w14:textId="77777777" w:rsidR="0037114C" w:rsidRPr="001C6D3F" w:rsidRDefault="0037114C" w:rsidP="0037114C">
      <w:pPr>
        <w:spacing w:before="240"/>
        <w:rPr>
          <w:ins w:id="120" w:author="user" w:date="2023-09-11T13:51:00Z"/>
          <w:rFonts w:ascii="Times New Roman" w:hAnsi="Times New Roman" w:cs="Times New Roman"/>
          <w:b/>
          <w:caps/>
          <w:sz w:val="24"/>
          <w:szCs w:val="24"/>
          <w:lang w:eastAsia="ar-SA"/>
        </w:rPr>
      </w:pPr>
    </w:p>
    <w:p w14:paraId="5E992AEE" w14:textId="77777777" w:rsidR="0037114C" w:rsidRPr="007475BA" w:rsidRDefault="0037114C" w:rsidP="0037114C">
      <w:pPr>
        <w:pStyle w:val="Cm"/>
        <w:spacing w:before="240"/>
        <w:rPr>
          <w:ins w:id="121" w:author="user" w:date="2023-09-11T13:51:00Z"/>
          <w:rFonts w:ascii="Times New Roman" w:hAnsi="Times New Roman"/>
        </w:rPr>
      </w:pPr>
      <w:ins w:id="122" w:author="user" w:date="2023-09-11T13:51:00Z">
        <w:r w:rsidRPr="007475BA">
          <w:rPr>
            <w:rFonts w:ascii="Times New Roman" w:hAnsi="Times New Roman"/>
          </w:rPr>
          <w:t>ÖSSZEFÉRHETETLENSÉGI ÉS TITOKTARTÁSI</w:t>
        </w:r>
      </w:ins>
    </w:p>
    <w:p w14:paraId="3510D4E9" w14:textId="77777777" w:rsidR="0037114C" w:rsidRPr="007475BA" w:rsidRDefault="0037114C" w:rsidP="0037114C">
      <w:pPr>
        <w:pStyle w:val="Alcm"/>
        <w:spacing w:before="240"/>
        <w:rPr>
          <w:ins w:id="123" w:author="user" w:date="2023-09-11T13:51:00Z"/>
        </w:rPr>
      </w:pPr>
      <w:ins w:id="124" w:author="user" w:date="2023-09-11T13:51:00Z">
        <w:r w:rsidRPr="007475BA">
          <w:t>NYILATKOZAT</w:t>
        </w:r>
      </w:ins>
    </w:p>
    <w:p w14:paraId="61C4D06D" w14:textId="77777777" w:rsidR="0037114C" w:rsidRPr="007475BA" w:rsidRDefault="0037114C" w:rsidP="0037114C">
      <w:pPr>
        <w:autoSpaceDE w:val="0"/>
        <w:autoSpaceDN w:val="0"/>
        <w:adjustRightInd w:val="0"/>
        <w:spacing w:before="240"/>
        <w:jc w:val="both"/>
        <w:rPr>
          <w:ins w:id="125" w:author="user" w:date="2023-09-11T13:51:00Z"/>
          <w:rFonts w:ascii="Times New Roman" w:hAnsi="Times New Roman" w:cs="Times New Roman"/>
          <w:b/>
          <w:bCs/>
          <w:sz w:val="24"/>
          <w:szCs w:val="24"/>
        </w:rPr>
      </w:pPr>
    </w:p>
    <w:p w14:paraId="567CC102" w14:textId="77777777" w:rsidR="0037114C" w:rsidRPr="007475BA" w:rsidRDefault="0037114C" w:rsidP="0037114C">
      <w:pPr>
        <w:pStyle w:val="Szvegtrzs2"/>
        <w:spacing w:before="240"/>
        <w:rPr>
          <w:ins w:id="126" w:author="user" w:date="2023-09-11T13:51:00Z"/>
          <w:rFonts w:ascii="Times New Roman" w:hAnsi="Times New Roman" w:cs="Times New Roman"/>
          <w:iCs/>
          <w:sz w:val="24"/>
          <w:szCs w:val="24"/>
        </w:rPr>
      </w:pPr>
      <w:ins w:id="127" w:author="user" w:date="2023-09-11T13:51:00Z">
        <w:r w:rsidRPr="007475BA">
          <w:rPr>
            <w:rFonts w:ascii="Times New Roman" w:hAnsi="Times New Roman" w:cs="Times New Roman"/>
            <w:sz w:val="24"/>
            <w:szCs w:val="24"/>
          </w:rPr>
          <w:t xml:space="preserve">Alulírott </w:t>
        </w:r>
        <w:r w:rsidRPr="007475BA">
          <w:rPr>
            <w:rFonts w:ascii="Times New Roman" w:hAnsi="Times New Roman" w:cs="Times New Roman"/>
            <w:b/>
            <w:sz w:val="24"/>
            <w:szCs w:val="24"/>
          </w:rPr>
          <w:t xml:space="preserve">……… </w:t>
        </w:r>
        <w:r w:rsidRPr="007475BA">
          <w:rPr>
            <w:rFonts w:ascii="Times New Roman" w:hAnsi="Times New Roman" w:cs="Times New Roman"/>
            <w:sz w:val="24"/>
            <w:szCs w:val="24"/>
          </w:rPr>
          <w:t xml:space="preserve">(születési neve:…………………………, születési helye: ……………………dátuma:…………………..…….), mint a </w:t>
        </w:r>
        <w:r w:rsidRPr="007475BA">
          <w:rPr>
            <w:rFonts w:ascii="Times New Roman" w:hAnsi="Times New Roman" w:cs="Times New Roman"/>
            <w:b/>
            <w:sz w:val="24"/>
            <w:szCs w:val="24"/>
          </w:rPr>
          <w:t>…………………</w:t>
        </w:r>
        <w:r w:rsidRPr="007475BA">
          <w:rPr>
            <w:rFonts w:ascii="Times New Roman" w:hAnsi="Times New Roman" w:cs="Times New Roman"/>
            <w:sz w:val="24"/>
            <w:szCs w:val="24"/>
          </w:rPr>
          <w:t xml:space="preserve"> ajánlatkérő által az alábbi közbeszerzési eljárásba bevont személy, az alábbi tárgyú közbeszerzési eljárással kapcsolatban kijelentem, hogy velem szemben a közbeszerzésekről szóló 2015. évi CXLIII. törvény (a továbbiakban: Kbt.) 25. § (2) (3) (4) bekezdéseiben szereplő kizáró körülmények, - beleértve az eljáráshoz kapcsolódó valamennyi folyamatot (eljárás előkészítése, eljárás bírálata, közbeszerzési eljárást lezáró döntés meghozatala </w:t>
        </w:r>
        <w:r w:rsidRPr="007475BA">
          <w:rPr>
            <w:rFonts w:ascii="Times New Roman" w:hAnsi="Times New Roman" w:cs="Times New Roman"/>
            <w:iCs/>
            <w:sz w:val="24"/>
            <w:szCs w:val="24"/>
          </w:rPr>
          <w:t>- megfelelő aláhúzandó</w:t>
        </w:r>
        <w:r w:rsidRPr="007475BA">
          <w:rPr>
            <w:rFonts w:ascii="Times New Roman" w:hAnsi="Times New Roman" w:cs="Times New Roman"/>
            <w:sz w:val="24"/>
            <w:szCs w:val="24"/>
          </w:rPr>
          <w:t>) – összeférhetetlenségi okok nem állnak fenn.</w:t>
        </w:r>
      </w:ins>
    </w:p>
    <w:p w14:paraId="0B055AA6" w14:textId="77777777" w:rsidR="0037114C" w:rsidRPr="007475BA" w:rsidRDefault="0037114C" w:rsidP="0037114C">
      <w:pPr>
        <w:pStyle w:val="Szvegtrzs2"/>
        <w:spacing w:before="240"/>
        <w:rPr>
          <w:ins w:id="128" w:author="user" w:date="2023-09-11T13:51:00Z"/>
          <w:rFonts w:ascii="Times New Roman" w:hAnsi="Times New Roman" w:cs="Times New Roman"/>
          <w:iCs/>
          <w:sz w:val="24"/>
          <w:szCs w:val="24"/>
        </w:rPr>
      </w:pPr>
      <w:ins w:id="129" w:author="user" w:date="2023-09-11T13:51:00Z">
        <w:r w:rsidRPr="007475BA">
          <w:rPr>
            <w:rFonts w:ascii="Times New Roman" w:hAnsi="Times New Roman" w:cs="Times New Roman"/>
            <w:iCs/>
            <w:sz w:val="24"/>
            <w:szCs w:val="24"/>
          </w:rPr>
          <w:t>Kijelentem továbbá, hogy rendelkezem a Kbt. 27. § (3) bekezdése által megkövetelt megfelelő szakértelemmel:</w:t>
        </w:r>
      </w:ins>
    </w:p>
    <w:p w14:paraId="67733B83" w14:textId="77777777" w:rsidR="0037114C" w:rsidRPr="007475BA" w:rsidRDefault="0037114C" w:rsidP="0037114C">
      <w:pPr>
        <w:pStyle w:val="Szvegtrzs2"/>
        <w:spacing w:before="240"/>
        <w:rPr>
          <w:ins w:id="130" w:author="user" w:date="2023-09-11T13:51:00Z"/>
          <w:rFonts w:ascii="Times New Roman" w:hAnsi="Times New Roman" w:cs="Times New Roman"/>
          <w:iCs/>
          <w:sz w:val="24"/>
          <w:szCs w:val="24"/>
        </w:rPr>
      </w:pPr>
      <w:ins w:id="131" w:author="user" w:date="2023-09-11T13:51:00Z">
        <w:r w:rsidRPr="007475BA">
          <w:rPr>
            <w:rFonts w:ascii="Times New Roman" w:hAnsi="Times New Roman" w:cs="Times New Roman"/>
            <w:iCs/>
            <w:sz w:val="24"/>
            <w:szCs w:val="24"/>
          </w:rPr>
          <w:t>pénzügyi / jogi / közbeszerzési / beszerzés tárgya szerinti (megfelelő aláhúzandó)</w:t>
        </w:r>
      </w:ins>
    </w:p>
    <w:p w14:paraId="4ABF0D0C" w14:textId="77777777" w:rsidR="0037114C" w:rsidRPr="007475BA" w:rsidRDefault="0037114C" w:rsidP="0037114C">
      <w:pPr>
        <w:autoSpaceDE w:val="0"/>
        <w:autoSpaceDN w:val="0"/>
        <w:adjustRightInd w:val="0"/>
        <w:spacing w:before="240"/>
        <w:jc w:val="both"/>
        <w:rPr>
          <w:ins w:id="132" w:author="user" w:date="2023-09-11T13:51:00Z"/>
          <w:rFonts w:ascii="Times New Roman" w:hAnsi="Times New Roman" w:cs="Times New Roman"/>
          <w:bCs/>
          <w:iCs/>
          <w:sz w:val="24"/>
          <w:szCs w:val="24"/>
          <w:u w:val="single"/>
        </w:rPr>
      </w:pPr>
      <w:ins w:id="133" w:author="user" w:date="2023-09-11T13:51:00Z">
        <w:r w:rsidRPr="007475BA">
          <w:rPr>
            <w:rFonts w:ascii="Times New Roman" w:hAnsi="Times New Roman" w:cs="Times New Roman"/>
            <w:bCs/>
            <w:sz w:val="24"/>
            <w:szCs w:val="24"/>
            <w:u w:val="single"/>
          </w:rPr>
          <w:t>A közbeszerzési eljárás tárgya, típusa:</w:t>
        </w:r>
      </w:ins>
    </w:p>
    <w:p w14:paraId="1E6453E3" w14:textId="77777777" w:rsidR="0037114C" w:rsidRPr="007475BA" w:rsidRDefault="0037114C" w:rsidP="0037114C">
      <w:pPr>
        <w:tabs>
          <w:tab w:val="left" w:pos="851"/>
        </w:tabs>
        <w:spacing w:before="240"/>
        <w:jc w:val="both"/>
        <w:rPr>
          <w:ins w:id="134" w:author="user" w:date="2023-09-11T13:51:00Z"/>
          <w:rFonts w:ascii="Times New Roman" w:hAnsi="Times New Roman" w:cs="Times New Roman"/>
          <w:b/>
          <w:sz w:val="24"/>
          <w:szCs w:val="24"/>
          <w:lang w:bidi="hu-HU"/>
        </w:rPr>
      </w:pPr>
      <w:ins w:id="135" w:author="user" w:date="2023-09-11T13:51:00Z">
        <w:r w:rsidRPr="007475BA">
          <w:rPr>
            <w:rFonts w:ascii="Times New Roman" w:hAnsi="Times New Roman" w:cs="Times New Roman"/>
            <w:sz w:val="24"/>
            <w:szCs w:val="24"/>
            <w:u w:val="single"/>
          </w:rPr>
          <w:t>Tárgya:</w:t>
        </w:r>
        <w:r w:rsidRPr="007475BA">
          <w:rPr>
            <w:rFonts w:ascii="Times New Roman" w:hAnsi="Times New Roman" w:cs="Times New Roman"/>
            <w:sz w:val="24"/>
            <w:szCs w:val="24"/>
          </w:rPr>
          <w:t xml:space="preserve"> </w:t>
        </w:r>
        <w:r w:rsidRPr="007475BA">
          <w:rPr>
            <w:rFonts w:ascii="Times New Roman" w:hAnsi="Times New Roman" w:cs="Times New Roman"/>
            <w:b/>
            <w:sz w:val="24"/>
            <w:szCs w:val="24"/>
          </w:rPr>
          <w:t>………………………………. tárgyú …………………….</w:t>
        </w:r>
      </w:ins>
    </w:p>
    <w:p w14:paraId="09F2ECBB" w14:textId="77777777" w:rsidR="0037114C" w:rsidRPr="007475BA" w:rsidRDefault="0037114C" w:rsidP="0037114C">
      <w:pPr>
        <w:tabs>
          <w:tab w:val="left" w:pos="851"/>
        </w:tabs>
        <w:spacing w:before="240"/>
        <w:jc w:val="both"/>
        <w:rPr>
          <w:ins w:id="136" w:author="user" w:date="2023-09-11T13:51:00Z"/>
          <w:rFonts w:ascii="Times New Roman" w:hAnsi="Times New Roman" w:cs="Times New Roman"/>
          <w:sz w:val="24"/>
          <w:szCs w:val="24"/>
        </w:rPr>
      </w:pPr>
    </w:p>
    <w:p w14:paraId="47707D6D" w14:textId="77777777" w:rsidR="0037114C" w:rsidRPr="007475BA" w:rsidRDefault="0037114C" w:rsidP="0037114C">
      <w:pPr>
        <w:autoSpaceDE w:val="0"/>
        <w:autoSpaceDN w:val="0"/>
        <w:adjustRightInd w:val="0"/>
        <w:spacing w:before="240"/>
        <w:jc w:val="both"/>
        <w:rPr>
          <w:ins w:id="137" w:author="user" w:date="2023-09-11T13:51:00Z"/>
          <w:rFonts w:ascii="Times New Roman" w:hAnsi="Times New Roman" w:cs="Times New Roman"/>
          <w:sz w:val="24"/>
          <w:szCs w:val="24"/>
        </w:rPr>
      </w:pPr>
      <w:ins w:id="138" w:author="user" w:date="2023-09-11T13:51:00Z">
        <w:r w:rsidRPr="007475BA">
          <w:rPr>
            <w:rFonts w:ascii="Times New Roman" w:hAnsi="Times New Roman" w:cs="Times New Roman"/>
            <w:bCs/>
            <w:iCs/>
            <w:sz w:val="24"/>
            <w:szCs w:val="24"/>
            <w:u w:val="single"/>
          </w:rPr>
          <w:t>Típusa</w:t>
        </w:r>
        <w:r w:rsidRPr="007475BA">
          <w:rPr>
            <w:rFonts w:ascii="Times New Roman" w:hAnsi="Times New Roman" w:cs="Times New Roman"/>
            <w:bCs/>
            <w:iCs/>
            <w:sz w:val="24"/>
            <w:szCs w:val="24"/>
          </w:rPr>
          <w:t xml:space="preserve">: </w:t>
        </w:r>
        <w:r w:rsidRPr="007475BA">
          <w:rPr>
            <w:rFonts w:ascii="Times New Roman" w:hAnsi="Times New Roman" w:cs="Times New Roman"/>
            <w:sz w:val="24"/>
            <w:szCs w:val="24"/>
          </w:rPr>
          <w:t>nemzeti eljárásrendben a Kbt. 112. § (1) bekezdés a) pontja alapján a Kbt. 117. § szerinti saját beszerzési szabályok alkalmazásával nyílt közbeszerzési eljárás / a Kbt. 81. § szerinti uniós nyílt közbeszerzési eljárás (</w:t>
        </w:r>
        <w:r w:rsidRPr="007475BA">
          <w:rPr>
            <w:rFonts w:ascii="Times New Roman" w:hAnsi="Times New Roman" w:cs="Times New Roman"/>
            <w:iCs/>
            <w:sz w:val="24"/>
            <w:szCs w:val="24"/>
          </w:rPr>
          <w:t>megfelelő aláhúzandó)</w:t>
        </w:r>
      </w:ins>
    </w:p>
    <w:p w14:paraId="4188A0FB" w14:textId="77777777" w:rsidR="0037114C" w:rsidRPr="007475BA" w:rsidRDefault="0037114C" w:rsidP="0037114C">
      <w:pPr>
        <w:pStyle w:val="Szvegtrzs2"/>
        <w:spacing w:before="240"/>
        <w:rPr>
          <w:ins w:id="139" w:author="user" w:date="2023-09-11T13:51:00Z"/>
          <w:rFonts w:ascii="Times New Roman" w:hAnsi="Times New Roman" w:cs="Times New Roman"/>
          <w:bCs/>
          <w:sz w:val="24"/>
          <w:szCs w:val="24"/>
        </w:rPr>
      </w:pPr>
    </w:p>
    <w:p w14:paraId="3194839E" w14:textId="77777777" w:rsidR="0037114C" w:rsidRPr="007475BA" w:rsidRDefault="0037114C" w:rsidP="0037114C">
      <w:pPr>
        <w:autoSpaceDE w:val="0"/>
        <w:autoSpaceDN w:val="0"/>
        <w:adjustRightInd w:val="0"/>
        <w:spacing w:before="240"/>
        <w:jc w:val="both"/>
        <w:rPr>
          <w:ins w:id="140" w:author="user" w:date="2023-09-11T13:51:00Z"/>
          <w:rFonts w:ascii="Times New Roman" w:hAnsi="Times New Roman" w:cs="Times New Roman"/>
          <w:sz w:val="24"/>
          <w:szCs w:val="24"/>
        </w:rPr>
      </w:pPr>
      <w:ins w:id="141" w:author="user" w:date="2023-09-11T13:51:00Z">
        <w:r w:rsidRPr="007475BA">
          <w:rPr>
            <w:rFonts w:ascii="Times New Roman" w:hAnsi="Times New Roman" w:cs="Times New Roman"/>
            <w:sz w:val="24"/>
            <w:szCs w:val="24"/>
          </w:rPr>
          <w:lastRenderedPageBreak/>
          <w:t>Egyúttal kijelentem, hogy a fenti közbeszerzési eljárás során tudomásomra jutott, a közbeszerzésekről szóló 2015. évi CXLIII. törvény 44. §-</w:t>
        </w:r>
        <w:proofErr w:type="spellStart"/>
        <w:r w:rsidRPr="007475BA">
          <w:rPr>
            <w:rFonts w:ascii="Times New Roman" w:hAnsi="Times New Roman" w:cs="Times New Roman"/>
            <w:sz w:val="24"/>
            <w:szCs w:val="24"/>
          </w:rPr>
          <w:t>ának</w:t>
        </w:r>
        <w:proofErr w:type="spellEnd"/>
        <w:r w:rsidRPr="007475BA">
          <w:rPr>
            <w:rFonts w:ascii="Times New Roman" w:hAnsi="Times New Roman" w:cs="Times New Roman"/>
            <w:sz w:val="24"/>
            <w:szCs w:val="24"/>
          </w:rPr>
          <w:t xml:space="preserve"> (1) bekezdésében és az üzleti titok védelméről szóló 2018. évi LIV. törvény 1. §-ban meghatározott üzleti titkot </w:t>
        </w:r>
        <w:proofErr w:type="spellStart"/>
        <w:r w:rsidRPr="007475BA">
          <w:rPr>
            <w:rFonts w:ascii="Times New Roman" w:hAnsi="Times New Roman" w:cs="Times New Roman"/>
            <w:sz w:val="24"/>
            <w:szCs w:val="24"/>
          </w:rPr>
          <w:t>megőrzöm</w:t>
        </w:r>
        <w:proofErr w:type="spellEnd"/>
        <w:r w:rsidRPr="007475BA">
          <w:rPr>
            <w:rFonts w:ascii="Times New Roman" w:hAnsi="Times New Roman" w:cs="Times New Roman"/>
            <w:sz w:val="24"/>
            <w:szCs w:val="24"/>
          </w:rPr>
          <w:t>.</w:t>
        </w:r>
      </w:ins>
    </w:p>
    <w:p w14:paraId="298A1459" w14:textId="77777777" w:rsidR="0037114C" w:rsidRPr="007475BA" w:rsidRDefault="0037114C" w:rsidP="0037114C">
      <w:pPr>
        <w:autoSpaceDE w:val="0"/>
        <w:autoSpaceDN w:val="0"/>
        <w:adjustRightInd w:val="0"/>
        <w:spacing w:before="240"/>
        <w:jc w:val="both"/>
        <w:rPr>
          <w:ins w:id="142" w:author="user" w:date="2023-09-11T13:51:00Z"/>
          <w:rFonts w:ascii="Times New Roman" w:hAnsi="Times New Roman" w:cs="Times New Roman"/>
          <w:sz w:val="24"/>
          <w:szCs w:val="24"/>
        </w:rPr>
      </w:pPr>
      <w:ins w:id="143" w:author="user" w:date="2023-09-11T13:51:00Z">
        <w:r w:rsidRPr="007475BA">
          <w:rPr>
            <w:rFonts w:ascii="Times New Roman" w:hAnsi="Times New Roman" w:cs="Times New Roman"/>
            <w:sz w:val="24"/>
            <w:szCs w:val="24"/>
          </w:rPr>
          <w:t xml:space="preserve">Az összeférhetetlenség kapcsán kötelezettséget vállalok, hogy megelőzzem a jogsértést, amennyiben az összeférhetetlenség mégis bekövetkezik, megteszek minden szükséges intézkedést a helyzet megszüntetése és a jogszerűség helyreállítása érdekében. </w:t>
        </w:r>
      </w:ins>
    </w:p>
    <w:p w14:paraId="313B6CE7" w14:textId="77777777" w:rsidR="0037114C" w:rsidRPr="007475BA" w:rsidRDefault="0037114C" w:rsidP="0037114C">
      <w:pPr>
        <w:autoSpaceDE w:val="0"/>
        <w:autoSpaceDN w:val="0"/>
        <w:adjustRightInd w:val="0"/>
        <w:spacing w:before="240"/>
        <w:jc w:val="both"/>
        <w:rPr>
          <w:ins w:id="144" w:author="user" w:date="2023-09-11T13:51:00Z"/>
          <w:rFonts w:ascii="Times New Roman" w:hAnsi="Times New Roman" w:cs="Times New Roman"/>
          <w:sz w:val="24"/>
          <w:szCs w:val="24"/>
        </w:rPr>
      </w:pPr>
      <w:ins w:id="145" w:author="user" w:date="2023-09-11T13:51:00Z">
        <w:r w:rsidRPr="007475BA">
          <w:rPr>
            <w:rFonts w:ascii="Times New Roman" w:hAnsi="Times New Roman" w:cs="Times New Roman"/>
            <w:sz w:val="24"/>
            <w:szCs w:val="24"/>
          </w:rPr>
          <w:t>Nyilatkozom, hogy velem kapcsolatban nem áll fent / fent áll (</w:t>
        </w:r>
        <w:r w:rsidRPr="007475BA">
          <w:rPr>
            <w:rFonts w:ascii="Times New Roman" w:hAnsi="Times New Roman" w:cs="Times New Roman"/>
            <w:iCs/>
            <w:sz w:val="24"/>
            <w:szCs w:val="24"/>
          </w:rPr>
          <w:t xml:space="preserve">megfelelő aláhúzandó) </w:t>
        </w:r>
        <w:r w:rsidRPr="007475BA">
          <w:rPr>
            <w:rFonts w:ascii="Times New Roman" w:hAnsi="Times New Roman" w:cs="Times New Roman"/>
            <w:sz w:val="24"/>
            <w:szCs w:val="24"/>
          </w:rPr>
          <w:t xml:space="preserve">olyan körülmény, mely összeférhetetlenséget eredményezhet vagy kockázatot jelenthet a tárgyi közbeszerzési eljárás során, így megfelelve a Kbt. 2. § (1), (2) és (3) bekezdésében foglaltaknak. </w:t>
        </w:r>
      </w:ins>
    </w:p>
    <w:p w14:paraId="4FCDBA33" w14:textId="77777777" w:rsidR="0037114C" w:rsidRPr="007475BA" w:rsidRDefault="0037114C" w:rsidP="0037114C">
      <w:pPr>
        <w:autoSpaceDE w:val="0"/>
        <w:autoSpaceDN w:val="0"/>
        <w:adjustRightInd w:val="0"/>
        <w:spacing w:before="240"/>
        <w:jc w:val="both"/>
        <w:rPr>
          <w:ins w:id="146" w:author="user" w:date="2023-09-11T13:51:00Z"/>
          <w:rFonts w:ascii="Times New Roman" w:hAnsi="Times New Roman" w:cs="Times New Roman"/>
          <w:sz w:val="24"/>
          <w:szCs w:val="24"/>
        </w:rPr>
      </w:pPr>
    </w:p>
    <w:p w14:paraId="226D2007" w14:textId="77777777" w:rsidR="0037114C" w:rsidRPr="007475BA" w:rsidRDefault="0037114C" w:rsidP="0037114C">
      <w:pPr>
        <w:autoSpaceDE w:val="0"/>
        <w:autoSpaceDN w:val="0"/>
        <w:adjustRightInd w:val="0"/>
        <w:spacing w:before="240"/>
        <w:jc w:val="both"/>
        <w:rPr>
          <w:ins w:id="147" w:author="user" w:date="2023-09-11T13:51:00Z"/>
          <w:rFonts w:ascii="Times New Roman" w:hAnsi="Times New Roman" w:cs="Times New Roman"/>
          <w:sz w:val="24"/>
          <w:szCs w:val="24"/>
        </w:rPr>
      </w:pPr>
      <w:ins w:id="148" w:author="user" w:date="2023-09-11T13:51:00Z">
        <w:r w:rsidRPr="007475BA">
          <w:rPr>
            <w:rFonts w:ascii="Times New Roman" w:hAnsi="Times New Roman" w:cs="Times New Roman"/>
            <w:sz w:val="24"/>
            <w:szCs w:val="24"/>
          </w:rPr>
          <w:t>Ezen körülmények részletes ismertetése: ………………………………………….</w:t>
        </w:r>
      </w:ins>
    </w:p>
    <w:p w14:paraId="4F727CCA" w14:textId="77777777" w:rsidR="0037114C" w:rsidRPr="007475BA" w:rsidRDefault="0037114C" w:rsidP="0037114C">
      <w:pPr>
        <w:autoSpaceDE w:val="0"/>
        <w:autoSpaceDN w:val="0"/>
        <w:adjustRightInd w:val="0"/>
        <w:spacing w:before="240"/>
        <w:jc w:val="both"/>
        <w:rPr>
          <w:ins w:id="149" w:author="user" w:date="2023-09-11T13:51:00Z"/>
          <w:rFonts w:ascii="Times New Roman" w:hAnsi="Times New Roman" w:cs="Times New Roman"/>
          <w:sz w:val="24"/>
          <w:szCs w:val="24"/>
        </w:rPr>
      </w:pPr>
      <w:ins w:id="150" w:author="user" w:date="2023-09-11T13:51:00Z">
        <w:r w:rsidRPr="007475BA">
          <w:rPr>
            <w:rFonts w:ascii="Times New Roman" w:hAnsi="Times New Roman" w:cs="Times New Roman"/>
            <w:sz w:val="24"/>
            <w:szCs w:val="24"/>
          </w:rPr>
          <w:t>………………………………………………………………………………………………………..</w:t>
        </w:r>
      </w:ins>
    </w:p>
    <w:p w14:paraId="762A3FD3" w14:textId="77777777" w:rsidR="0037114C" w:rsidRPr="007475BA" w:rsidRDefault="0037114C" w:rsidP="0037114C">
      <w:pPr>
        <w:autoSpaceDE w:val="0"/>
        <w:autoSpaceDN w:val="0"/>
        <w:adjustRightInd w:val="0"/>
        <w:spacing w:before="240"/>
        <w:jc w:val="both"/>
        <w:rPr>
          <w:ins w:id="151" w:author="user" w:date="2023-09-11T13:51:00Z"/>
          <w:rFonts w:ascii="Times New Roman" w:hAnsi="Times New Roman" w:cs="Times New Roman"/>
          <w:sz w:val="24"/>
          <w:szCs w:val="24"/>
        </w:rPr>
      </w:pPr>
      <w:ins w:id="152" w:author="user" w:date="2023-09-11T13:51:00Z">
        <w:r w:rsidRPr="007475BA">
          <w:rPr>
            <w:rFonts w:ascii="Times New Roman" w:hAnsi="Times New Roman" w:cs="Times New Roman"/>
            <w:sz w:val="24"/>
            <w:szCs w:val="24"/>
          </w:rPr>
          <w:t>(pl. üzleti érdekeltségekről és arról a tényről, hogy valamely hozzátartozó vonatkozásában fennáll-e releváns érdekeltség)</w:t>
        </w:r>
      </w:ins>
    </w:p>
    <w:p w14:paraId="4DDF77D0" w14:textId="77777777" w:rsidR="0037114C" w:rsidRPr="007475BA" w:rsidRDefault="0037114C" w:rsidP="0037114C">
      <w:pPr>
        <w:pStyle w:val="Listaszerbekezds"/>
        <w:numPr>
          <w:ilvl w:val="0"/>
          <w:numId w:val="6"/>
        </w:numPr>
        <w:autoSpaceDE w:val="0"/>
        <w:autoSpaceDN w:val="0"/>
        <w:adjustRightInd w:val="0"/>
        <w:spacing w:before="240" w:after="0" w:line="240" w:lineRule="auto"/>
        <w:jc w:val="both"/>
        <w:rPr>
          <w:ins w:id="153" w:author="user" w:date="2023-09-11T13:51:00Z"/>
          <w:rFonts w:ascii="Times New Roman" w:eastAsia="Times New Roman" w:hAnsi="Times New Roman" w:cs="Times New Roman"/>
          <w:sz w:val="24"/>
          <w:szCs w:val="24"/>
        </w:rPr>
      </w:pPr>
      <w:ins w:id="154" w:author="user" w:date="2023-09-11T13:51:00Z">
        <w:r w:rsidRPr="007475BA">
          <w:rPr>
            <w:rFonts w:ascii="Times New Roman" w:eastAsia="Times New Roman" w:hAnsi="Times New Roman" w:cs="Times New Roman"/>
            <w:sz w:val="24"/>
            <w:szCs w:val="24"/>
          </w:rPr>
          <w:t>Kötelezettséget vállalok továbbá arra, hogy a Bíráló Bizottság munkáját és a döntéshozó döntésének előkészítését lelkiismeretesen, a szakmai tudásomnak megfelelően segítem, és tudomásul veszem, hogy a Kbt. 27. §-</w:t>
        </w:r>
        <w:proofErr w:type="spellStart"/>
        <w:r w:rsidRPr="007475BA">
          <w:rPr>
            <w:rFonts w:ascii="Times New Roman" w:eastAsia="Times New Roman" w:hAnsi="Times New Roman" w:cs="Times New Roman"/>
            <w:sz w:val="24"/>
            <w:szCs w:val="24"/>
          </w:rPr>
          <w:t>ában</w:t>
        </w:r>
        <w:proofErr w:type="spellEnd"/>
        <w:r w:rsidRPr="007475BA">
          <w:rPr>
            <w:rFonts w:ascii="Times New Roman" w:eastAsia="Times New Roman" w:hAnsi="Times New Roman" w:cs="Times New Roman"/>
            <w:sz w:val="24"/>
            <w:szCs w:val="24"/>
          </w:rPr>
          <w:t xml:space="preserve"> foglaltak alapján a Bíráló Bizottság tagjaként a többi taggal együttesen a döntéshozó elé terjesztett javaslatok megalapozottságáért felelek. (megfelelő aláhúzandó)</w:t>
        </w:r>
      </w:ins>
    </w:p>
    <w:p w14:paraId="110451A3" w14:textId="77777777" w:rsidR="0037114C" w:rsidRPr="007475BA" w:rsidRDefault="0037114C" w:rsidP="0037114C">
      <w:pPr>
        <w:pStyle w:val="Listaszerbekezds"/>
        <w:numPr>
          <w:ilvl w:val="0"/>
          <w:numId w:val="6"/>
        </w:numPr>
        <w:autoSpaceDE w:val="0"/>
        <w:autoSpaceDN w:val="0"/>
        <w:adjustRightInd w:val="0"/>
        <w:spacing w:before="240" w:after="0" w:line="240" w:lineRule="auto"/>
        <w:jc w:val="both"/>
        <w:rPr>
          <w:ins w:id="155" w:author="user" w:date="2023-09-11T13:51:00Z"/>
          <w:rFonts w:ascii="Times New Roman" w:eastAsia="Times New Roman" w:hAnsi="Times New Roman" w:cs="Times New Roman"/>
          <w:sz w:val="24"/>
          <w:szCs w:val="24"/>
        </w:rPr>
      </w:pPr>
      <w:ins w:id="156" w:author="user" w:date="2023-09-11T13:51:00Z">
        <w:r w:rsidRPr="007475BA">
          <w:rPr>
            <w:rFonts w:ascii="Times New Roman" w:eastAsia="Times New Roman" w:hAnsi="Times New Roman" w:cs="Times New Roman"/>
            <w:sz w:val="24"/>
            <w:szCs w:val="24"/>
          </w:rPr>
          <w:t>Kötelezettséget vállalok továbbá arra, hogy a Képviselő Testület tagjaként, mint döntéshozó lelkiismeretesen, a szakmai tudásomnak megfelelően végzem a munkámat. (megfelelő aláhúzandó)</w:t>
        </w:r>
      </w:ins>
    </w:p>
    <w:p w14:paraId="6DBCA358" w14:textId="77777777" w:rsidR="0037114C" w:rsidRPr="007475BA" w:rsidRDefault="0037114C" w:rsidP="0037114C">
      <w:pPr>
        <w:autoSpaceDE w:val="0"/>
        <w:autoSpaceDN w:val="0"/>
        <w:adjustRightInd w:val="0"/>
        <w:spacing w:before="240"/>
        <w:jc w:val="both"/>
        <w:rPr>
          <w:ins w:id="157" w:author="user" w:date="2023-09-11T13:51:00Z"/>
          <w:rFonts w:ascii="Times New Roman" w:hAnsi="Times New Roman" w:cs="Times New Roman"/>
          <w:sz w:val="24"/>
          <w:szCs w:val="24"/>
        </w:rPr>
      </w:pPr>
    </w:p>
    <w:p w14:paraId="78D34B98" w14:textId="77777777" w:rsidR="0037114C" w:rsidRPr="007475BA" w:rsidRDefault="0037114C" w:rsidP="0037114C">
      <w:pPr>
        <w:autoSpaceDE w:val="0"/>
        <w:autoSpaceDN w:val="0"/>
        <w:adjustRightInd w:val="0"/>
        <w:spacing w:before="240"/>
        <w:jc w:val="both"/>
        <w:rPr>
          <w:ins w:id="158" w:author="user" w:date="2023-09-11T13:51:00Z"/>
          <w:rFonts w:ascii="Times New Roman" w:hAnsi="Times New Roman" w:cs="Times New Roman"/>
          <w:sz w:val="24"/>
          <w:szCs w:val="24"/>
        </w:rPr>
      </w:pPr>
      <w:ins w:id="159" w:author="user" w:date="2023-09-11T13:51:00Z">
        <w:r w:rsidRPr="007475BA">
          <w:rPr>
            <w:rFonts w:ascii="Times New Roman" w:hAnsi="Times New Roman" w:cs="Times New Roman"/>
            <w:sz w:val="24"/>
            <w:szCs w:val="24"/>
          </w:rPr>
          <w:t>Legjobb tudomásom és meggyőződésem szerint nem állnak fenn, illetve nem álltak fenn és a belátható jövőben nem fognak fennállni olyan tények vagy körülmények, amelyek bármely fél szemében megkérdőjelezhetővé tennék a függetlenségemet.</w:t>
        </w:r>
      </w:ins>
    </w:p>
    <w:p w14:paraId="5D080452" w14:textId="77777777" w:rsidR="0037114C" w:rsidRPr="007475BA" w:rsidRDefault="0037114C" w:rsidP="0037114C">
      <w:pPr>
        <w:autoSpaceDE w:val="0"/>
        <w:autoSpaceDN w:val="0"/>
        <w:adjustRightInd w:val="0"/>
        <w:spacing w:before="240"/>
        <w:jc w:val="both"/>
        <w:rPr>
          <w:ins w:id="160" w:author="user" w:date="2023-09-11T13:51:00Z"/>
          <w:rFonts w:ascii="Times New Roman" w:hAnsi="Times New Roman" w:cs="Times New Roman"/>
          <w:sz w:val="24"/>
          <w:szCs w:val="24"/>
        </w:rPr>
      </w:pPr>
    </w:p>
    <w:p w14:paraId="179AB29B" w14:textId="775D5219" w:rsidR="0037114C" w:rsidRPr="007475BA" w:rsidRDefault="0037114C" w:rsidP="0037114C">
      <w:pPr>
        <w:autoSpaceDE w:val="0"/>
        <w:autoSpaceDN w:val="0"/>
        <w:adjustRightInd w:val="0"/>
        <w:spacing w:before="240"/>
        <w:jc w:val="both"/>
        <w:rPr>
          <w:ins w:id="161" w:author="user" w:date="2023-09-11T13:51:00Z"/>
          <w:rFonts w:ascii="Times New Roman" w:hAnsi="Times New Roman" w:cs="Times New Roman"/>
          <w:sz w:val="24"/>
          <w:szCs w:val="24"/>
        </w:rPr>
      </w:pPr>
      <w:ins w:id="162" w:author="user" w:date="2023-09-11T13:51:00Z">
        <w:r w:rsidRPr="007475BA">
          <w:rPr>
            <w:rFonts w:ascii="Times New Roman" w:hAnsi="Times New Roman" w:cs="Times New Roman"/>
            <w:sz w:val="24"/>
            <w:szCs w:val="24"/>
          </w:rPr>
          <w:t>Kelt:</w:t>
        </w:r>
        <w:r w:rsidRPr="001C6D3F">
          <w:rPr>
            <w:rFonts w:ascii="Times New Roman" w:hAnsi="Times New Roman" w:cs="Times New Roman"/>
            <w:sz w:val="24"/>
            <w:szCs w:val="24"/>
          </w:rPr>
          <w:t xml:space="preserve"> </w:t>
        </w:r>
        <w:del w:id="163" w:author="Biharkeresztesi Közös Önkormányzati Hivatal" w:date="2024-03-13T12:05:00Z">
          <w:r w:rsidRPr="001C6D3F" w:rsidDel="00E375DA">
            <w:rPr>
              <w:rFonts w:ascii="Times New Roman" w:hAnsi="Times New Roman" w:cs="Times New Roman"/>
              <w:sz w:val="24"/>
              <w:szCs w:val="24"/>
            </w:rPr>
            <w:delText>B</w:delText>
          </w:r>
        </w:del>
      </w:ins>
      <w:ins w:id="164" w:author="user" w:date="2023-09-11T14:18:00Z">
        <w:del w:id="165" w:author="Biharkeresztesi Közös Önkormányzati Hivatal" w:date="2024-03-13T12:05:00Z">
          <w:r w:rsidR="0084133C" w:rsidDel="00E375DA">
            <w:rPr>
              <w:rFonts w:ascii="Times New Roman" w:hAnsi="Times New Roman" w:cs="Times New Roman"/>
              <w:sz w:val="24"/>
              <w:szCs w:val="24"/>
            </w:rPr>
            <w:delText>ojt</w:delText>
          </w:r>
        </w:del>
      </w:ins>
      <w:ins w:id="166" w:author="Biharkeresztesi Közös Önkormányzati Hivatal" w:date="2024-03-13T12:05:00Z">
        <w:r w:rsidR="00E375DA">
          <w:rPr>
            <w:rFonts w:ascii="Times New Roman" w:hAnsi="Times New Roman" w:cs="Times New Roman"/>
            <w:sz w:val="24"/>
            <w:szCs w:val="24"/>
          </w:rPr>
          <w:t>Ártánd</w:t>
        </w:r>
      </w:ins>
      <w:ins w:id="167" w:author="user" w:date="2023-09-11T13:51:00Z">
        <w:r w:rsidRPr="001C6D3F">
          <w:rPr>
            <w:rFonts w:ascii="Times New Roman" w:hAnsi="Times New Roman" w:cs="Times New Roman"/>
            <w:sz w:val="24"/>
            <w:szCs w:val="24"/>
          </w:rPr>
          <w:t>,</w:t>
        </w:r>
        <w:r w:rsidRPr="007475BA">
          <w:rPr>
            <w:rFonts w:ascii="Times New Roman" w:hAnsi="Times New Roman" w:cs="Times New Roman"/>
            <w:sz w:val="24"/>
            <w:szCs w:val="24"/>
          </w:rPr>
          <w:t xml:space="preserve"> 202</w:t>
        </w:r>
      </w:ins>
      <w:ins w:id="168" w:author="Biharkeresztesi Közös Önkormányzati Hivatal" w:date="2024-03-12T20:03:00Z">
        <w:r w:rsidR="0020015F">
          <w:rPr>
            <w:rFonts w:ascii="Times New Roman" w:hAnsi="Times New Roman" w:cs="Times New Roman"/>
            <w:sz w:val="24"/>
            <w:szCs w:val="24"/>
          </w:rPr>
          <w:t>4</w:t>
        </w:r>
      </w:ins>
      <w:ins w:id="169" w:author="user" w:date="2023-09-11T13:51:00Z">
        <w:del w:id="170" w:author="Biharkeresztesi Közös Önkormányzati Hivatal" w:date="2024-03-12T20:03:00Z">
          <w:r w:rsidRPr="007475BA" w:rsidDel="0020015F">
            <w:rPr>
              <w:rFonts w:ascii="Times New Roman" w:hAnsi="Times New Roman" w:cs="Times New Roman"/>
              <w:sz w:val="24"/>
              <w:szCs w:val="24"/>
            </w:rPr>
            <w:delText>3</w:delText>
          </w:r>
        </w:del>
        <w:r w:rsidRPr="007475BA">
          <w:rPr>
            <w:rFonts w:ascii="Times New Roman" w:hAnsi="Times New Roman" w:cs="Times New Roman"/>
            <w:sz w:val="24"/>
            <w:szCs w:val="24"/>
          </w:rPr>
          <w:t>……….</w:t>
        </w:r>
      </w:ins>
    </w:p>
    <w:p w14:paraId="24C29E9B" w14:textId="77777777" w:rsidR="0037114C" w:rsidRPr="001C6D3F" w:rsidRDefault="0037114C" w:rsidP="0037114C">
      <w:pPr>
        <w:autoSpaceDE w:val="0"/>
        <w:autoSpaceDN w:val="0"/>
        <w:adjustRightInd w:val="0"/>
        <w:spacing w:before="240" w:line="240" w:lineRule="auto"/>
        <w:jc w:val="both"/>
        <w:rPr>
          <w:ins w:id="171" w:author="user" w:date="2023-09-11T13:51:00Z"/>
          <w:rFonts w:ascii="Times New Roman" w:hAnsi="Times New Roman" w:cs="Times New Roman"/>
          <w:sz w:val="24"/>
          <w:szCs w:val="24"/>
        </w:rPr>
      </w:pPr>
    </w:p>
    <w:p w14:paraId="594B5FEC" w14:textId="77777777" w:rsidR="0037114C" w:rsidRPr="007475BA" w:rsidRDefault="0037114C" w:rsidP="0037114C">
      <w:pPr>
        <w:autoSpaceDE w:val="0"/>
        <w:autoSpaceDN w:val="0"/>
        <w:adjustRightInd w:val="0"/>
        <w:spacing w:before="240"/>
        <w:jc w:val="both"/>
        <w:rPr>
          <w:ins w:id="172" w:author="user" w:date="2023-09-11T13:51:00Z"/>
          <w:rFonts w:ascii="Times New Roman" w:hAnsi="Times New Roman" w:cs="Times New Roman"/>
          <w:sz w:val="24"/>
          <w:szCs w:val="24"/>
        </w:rPr>
      </w:pPr>
      <w:ins w:id="173" w:author="user" w:date="2023-09-11T13:51:00Z">
        <w:r w:rsidRPr="001C6D3F">
          <w:rPr>
            <w:rFonts w:ascii="Times New Roman" w:hAnsi="Times New Roman" w:cs="Times New Roman"/>
            <w:sz w:val="24"/>
            <w:szCs w:val="24"/>
          </w:rPr>
          <w:tab/>
        </w:r>
        <w:r w:rsidRPr="001C6D3F">
          <w:rPr>
            <w:rFonts w:ascii="Times New Roman" w:hAnsi="Times New Roman" w:cs="Times New Roman"/>
            <w:sz w:val="24"/>
            <w:szCs w:val="24"/>
          </w:rPr>
          <w:tab/>
        </w:r>
        <w:r w:rsidRPr="001C6D3F">
          <w:rPr>
            <w:rFonts w:ascii="Times New Roman" w:hAnsi="Times New Roman" w:cs="Times New Roman"/>
            <w:sz w:val="24"/>
            <w:szCs w:val="24"/>
          </w:rPr>
          <w:tab/>
        </w:r>
        <w:r w:rsidRPr="001C6D3F">
          <w:rPr>
            <w:rFonts w:ascii="Times New Roman" w:hAnsi="Times New Roman" w:cs="Times New Roman"/>
            <w:sz w:val="24"/>
            <w:szCs w:val="24"/>
          </w:rPr>
          <w:tab/>
        </w:r>
        <w:r w:rsidRPr="001C6D3F">
          <w:rPr>
            <w:rFonts w:ascii="Times New Roman" w:hAnsi="Times New Roman" w:cs="Times New Roman"/>
            <w:sz w:val="24"/>
            <w:szCs w:val="24"/>
          </w:rPr>
          <w:tab/>
        </w:r>
        <w:r w:rsidRPr="001C6D3F">
          <w:rPr>
            <w:rFonts w:ascii="Times New Roman" w:hAnsi="Times New Roman" w:cs="Times New Roman"/>
            <w:sz w:val="24"/>
            <w:szCs w:val="24"/>
          </w:rPr>
          <w:tab/>
        </w:r>
        <w:r w:rsidRPr="001C6D3F">
          <w:rPr>
            <w:rFonts w:ascii="Times New Roman" w:hAnsi="Times New Roman" w:cs="Times New Roman"/>
            <w:sz w:val="24"/>
            <w:szCs w:val="24"/>
          </w:rPr>
          <w:tab/>
        </w:r>
        <w:r w:rsidRPr="001C6D3F">
          <w:rPr>
            <w:rFonts w:ascii="Times New Roman" w:hAnsi="Times New Roman" w:cs="Times New Roman"/>
            <w:sz w:val="24"/>
            <w:szCs w:val="24"/>
          </w:rPr>
          <w:tab/>
          <w:t>…………………………….</w:t>
        </w:r>
      </w:ins>
    </w:p>
    <w:p w14:paraId="3BABC2BE" w14:textId="77777777" w:rsidR="0037114C" w:rsidRPr="007475BA" w:rsidRDefault="0037114C" w:rsidP="0037114C">
      <w:pPr>
        <w:spacing w:before="240"/>
        <w:ind w:left="4248"/>
        <w:jc w:val="center"/>
        <w:rPr>
          <w:ins w:id="174" w:author="user" w:date="2023-09-11T13:51:00Z"/>
          <w:rFonts w:ascii="Times New Roman" w:hAnsi="Times New Roman" w:cs="Times New Roman"/>
          <w:sz w:val="24"/>
          <w:szCs w:val="24"/>
        </w:rPr>
      </w:pPr>
      <w:ins w:id="175" w:author="user" w:date="2023-09-11T13:51:00Z">
        <w:r w:rsidRPr="007475BA">
          <w:rPr>
            <w:rFonts w:ascii="Times New Roman" w:hAnsi="Times New Roman" w:cs="Times New Roman"/>
            <w:b/>
            <w:sz w:val="24"/>
            <w:szCs w:val="24"/>
          </w:rPr>
          <w:t xml:space="preserve">           név, aláírás </w:t>
        </w:r>
      </w:ins>
    </w:p>
    <w:p w14:paraId="35F501AE" w14:textId="475ABCFA" w:rsidR="0037114C" w:rsidRDefault="0037114C" w:rsidP="002428CF">
      <w:pPr>
        <w:spacing w:line="240" w:lineRule="auto"/>
        <w:jc w:val="right"/>
        <w:rPr>
          <w:ins w:id="176" w:author="user" w:date="2023-09-11T13:51:00Z"/>
          <w:rStyle w:val="Normal1"/>
          <w:rFonts w:ascii="Times New Roman" w:hAnsi="Times New Roman" w:cs="Times New Roman"/>
          <w:b/>
          <w:sz w:val="24"/>
          <w:szCs w:val="24"/>
        </w:rPr>
      </w:pPr>
    </w:p>
    <w:p w14:paraId="4986D37C" w14:textId="77777777" w:rsidR="0037114C" w:rsidRPr="001C6D3F" w:rsidRDefault="0037114C" w:rsidP="0037114C">
      <w:pPr>
        <w:rPr>
          <w:ins w:id="177" w:author="user" w:date="2023-09-11T13:52:00Z"/>
          <w:rStyle w:val="Kiemels"/>
          <w:rFonts w:ascii="Times New Roman" w:hAnsi="Times New Roman" w:cs="Times New Roman"/>
        </w:rPr>
      </w:pPr>
      <w:ins w:id="178" w:author="user" w:date="2023-09-11T13:52:00Z">
        <w:r w:rsidRPr="001C6D3F">
          <w:rPr>
            <w:rStyle w:val="Kiemels"/>
            <w:rFonts w:ascii="Times New Roman" w:hAnsi="Times New Roman" w:cs="Times New Roman"/>
          </w:rPr>
          <w:lastRenderedPageBreak/>
          <w:t>5. számú melléklet</w:t>
        </w:r>
      </w:ins>
    </w:p>
    <w:p w14:paraId="546C0D7E" w14:textId="77777777" w:rsidR="0037114C" w:rsidRPr="001C6D3F" w:rsidRDefault="0037114C" w:rsidP="0037114C">
      <w:pPr>
        <w:tabs>
          <w:tab w:val="left" w:pos="1440"/>
          <w:tab w:val="center" w:pos="7320"/>
        </w:tabs>
        <w:jc w:val="both"/>
        <w:rPr>
          <w:ins w:id="179" w:author="user" w:date="2023-09-11T13:52:00Z"/>
          <w:rFonts w:ascii="Times New Roman" w:hAnsi="Times New Roman" w:cs="Times New Roman"/>
          <w:sz w:val="24"/>
          <w:szCs w:val="24"/>
        </w:rPr>
      </w:pPr>
    </w:p>
    <w:p w14:paraId="504E859F" w14:textId="77777777" w:rsidR="0037114C" w:rsidRPr="001C6D3F" w:rsidRDefault="0037114C" w:rsidP="0037114C">
      <w:pPr>
        <w:jc w:val="center"/>
        <w:rPr>
          <w:ins w:id="180" w:author="user" w:date="2023-09-11T13:52:00Z"/>
          <w:rFonts w:ascii="Times New Roman" w:hAnsi="Times New Roman" w:cs="Times New Roman"/>
          <w:b/>
          <w:sz w:val="24"/>
          <w:szCs w:val="24"/>
        </w:rPr>
      </w:pPr>
      <w:ins w:id="181" w:author="user" w:date="2023-09-11T13:52:00Z">
        <w:r w:rsidRPr="001C6D3F">
          <w:rPr>
            <w:rFonts w:ascii="Times New Roman" w:hAnsi="Times New Roman" w:cs="Times New Roman"/>
            <w:b/>
            <w:sz w:val="24"/>
            <w:szCs w:val="24"/>
          </w:rPr>
          <w:t>GAZDASÁGI ÉRDEKELTSÉGI NYILATKOZAT</w:t>
        </w:r>
      </w:ins>
    </w:p>
    <w:p w14:paraId="6F68FF59" w14:textId="77777777" w:rsidR="0037114C" w:rsidRPr="001C6D3F" w:rsidRDefault="0037114C" w:rsidP="0037114C">
      <w:pPr>
        <w:jc w:val="center"/>
        <w:rPr>
          <w:ins w:id="182" w:author="user" w:date="2023-09-11T13:52:00Z"/>
          <w:rFonts w:ascii="Times New Roman" w:hAnsi="Times New Roman" w:cs="Times New Roman"/>
          <w:b/>
          <w:sz w:val="24"/>
          <w:szCs w:val="24"/>
        </w:rPr>
      </w:pPr>
      <w:ins w:id="183" w:author="user" w:date="2023-09-11T13:52:00Z">
        <w:r w:rsidRPr="001C6D3F">
          <w:rPr>
            <w:rFonts w:ascii="Times New Roman" w:hAnsi="Times New Roman" w:cs="Times New Roman"/>
            <w:b/>
            <w:sz w:val="24"/>
            <w:szCs w:val="24"/>
          </w:rPr>
          <w:t>Gazdasági társaságban fennálló tisztsége vagy érdekeltsége:</w:t>
        </w:r>
      </w:ins>
    </w:p>
    <w:p w14:paraId="2A18EA53" w14:textId="77777777" w:rsidR="0037114C" w:rsidRPr="001C6D3F" w:rsidRDefault="0037114C" w:rsidP="0037114C">
      <w:pPr>
        <w:jc w:val="center"/>
        <w:rPr>
          <w:ins w:id="184" w:author="user" w:date="2023-09-11T13:52:00Z"/>
          <w:rFonts w:ascii="Times New Roman" w:hAnsi="Times New Roman" w:cs="Times New Roman"/>
          <w:b/>
          <w:sz w:val="24"/>
          <w:szCs w:val="24"/>
        </w:rPr>
      </w:pPr>
    </w:p>
    <w:p w14:paraId="18E248B2" w14:textId="77777777" w:rsidR="0037114C" w:rsidRPr="001C6D3F" w:rsidRDefault="0037114C" w:rsidP="0037114C">
      <w:pPr>
        <w:rPr>
          <w:ins w:id="185" w:author="user" w:date="2023-09-11T13:52:00Z"/>
          <w:rFonts w:ascii="Times New Roman" w:hAnsi="Times New Roman" w:cs="Times New Roman"/>
          <w:sz w:val="24"/>
          <w:szCs w:val="24"/>
        </w:rPr>
      </w:pPr>
      <w:ins w:id="186" w:author="user" w:date="2023-09-11T13:52:00Z">
        <w:r w:rsidRPr="001C6D3F">
          <w:rPr>
            <w:rFonts w:ascii="Times New Roman" w:hAnsi="Times New Roman" w:cs="Times New Roman"/>
            <w:sz w:val="24"/>
            <w:szCs w:val="24"/>
          </w:rPr>
          <w:t>1. Gazdasági társaság neve:</w:t>
        </w:r>
      </w:ins>
    </w:p>
    <w:p w14:paraId="3C0BA6A3" w14:textId="77777777" w:rsidR="0037114C" w:rsidRPr="001C6D3F" w:rsidRDefault="0037114C" w:rsidP="0037114C">
      <w:pPr>
        <w:rPr>
          <w:ins w:id="187" w:author="user" w:date="2023-09-11T13:52:00Z"/>
          <w:rFonts w:ascii="Times New Roman" w:hAnsi="Times New Roman" w:cs="Times New Roman"/>
          <w:b/>
          <w:sz w:val="24"/>
          <w:szCs w:val="24"/>
        </w:rPr>
      </w:pPr>
      <w:ins w:id="188" w:author="user" w:date="2023-09-11T13:52:00Z">
        <w:r w:rsidRPr="001C6D3F">
          <w:rPr>
            <w:rFonts w:ascii="Times New Roman" w:hAnsi="Times New Roman" w:cs="Times New Roman"/>
            <w:sz w:val="24"/>
            <w:szCs w:val="24"/>
          </w:rPr>
          <w:t xml:space="preserve">2. Székhelye: </w:t>
        </w:r>
      </w:ins>
    </w:p>
    <w:p w14:paraId="26048A1E" w14:textId="77777777" w:rsidR="0037114C" w:rsidRPr="001C6D3F" w:rsidRDefault="0037114C" w:rsidP="0037114C">
      <w:pPr>
        <w:rPr>
          <w:ins w:id="189" w:author="user" w:date="2023-09-11T13:52:00Z"/>
          <w:rFonts w:ascii="Times New Roman" w:hAnsi="Times New Roman" w:cs="Times New Roman"/>
          <w:b/>
          <w:sz w:val="24"/>
          <w:szCs w:val="24"/>
        </w:rPr>
      </w:pPr>
      <w:ins w:id="190" w:author="user" w:date="2023-09-11T13:52:00Z">
        <w:r w:rsidRPr="001C6D3F">
          <w:rPr>
            <w:rFonts w:ascii="Times New Roman" w:hAnsi="Times New Roman" w:cs="Times New Roman"/>
            <w:sz w:val="24"/>
            <w:szCs w:val="24"/>
          </w:rPr>
          <w:t>3. Gazdasági társaság formája:</w:t>
        </w:r>
        <w:r w:rsidRPr="001C6D3F">
          <w:rPr>
            <w:rFonts w:ascii="Times New Roman" w:hAnsi="Times New Roman" w:cs="Times New Roman"/>
            <w:b/>
            <w:sz w:val="24"/>
            <w:szCs w:val="24"/>
          </w:rPr>
          <w:t xml:space="preserve"> </w:t>
        </w:r>
      </w:ins>
    </w:p>
    <w:p w14:paraId="17335EA4" w14:textId="77777777" w:rsidR="0037114C" w:rsidRPr="001C6D3F" w:rsidRDefault="0037114C" w:rsidP="0037114C">
      <w:pPr>
        <w:rPr>
          <w:ins w:id="191" w:author="user" w:date="2023-09-11T13:52:00Z"/>
          <w:rFonts w:ascii="Times New Roman" w:hAnsi="Times New Roman" w:cs="Times New Roman"/>
          <w:sz w:val="24"/>
          <w:szCs w:val="24"/>
        </w:rPr>
      </w:pPr>
      <w:ins w:id="192" w:author="user" w:date="2023-09-11T13:52:00Z">
        <w:r w:rsidRPr="001C6D3F">
          <w:rPr>
            <w:rFonts w:ascii="Times New Roman" w:hAnsi="Times New Roman" w:cs="Times New Roman"/>
            <w:sz w:val="24"/>
            <w:szCs w:val="24"/>
          </w:rPr>
          <w:t xml:space="preserve">4. Az érdekeltség formája (tulajdonos, részvényes, bt. esetén beltag/kültag stb.): </w:t>
        </w:r>
      </w:ins>
    </w:p>
    <w:p w14:paraId="28C286D5" w14:textId="77777777" w:rsidR="0037114C" w:rsidRPr="001C6D3F" w:rsidRDefault="0037114C" w:rsidP="0037114C">
      <w:pPr>
        <w:rPr>
          <w:ins w:id="193" w:author="user" w:date="2023-09-11T13:52:00Z"/>
          <w:rFonts w:ascii="Times New Roman" w:hAnsi="Times New Roman" w:cs="Times New Roman"/>
          <w:sz w:val="24"/>
          <w:szCs w:val="24"/>
        </w:rPr>
      </w:pPr>
      <w:ins w:id="194" w:author="user" w:date="2023-09-11T13:52:00Z">
        <w:r w:rsidRPr="001C6D3F">
          <w:rPr>
            <w:rFonts w:ascii="Times New Roman" w:hAnsi="Times New Roman" w:cs="Times New Roman"/>
            <w:sz w:val="24"/>
            <w:szCs w:val="24"/>
          </w:rPr>
          <w:t xml:space="preserve">5. A tulajdoni érdekeltség </w:t>
        </w:r>
        <w:proofErr w:type="spellStart"/>
        <w:r w:rsidRPr="001C6D3F">
          <w:rPr>
            <w:rFonts w:ascii="Times New Roman" w:hAnsi="Times New Roman" w:cs="Times New Roman"/>
            <w:sz w:val="24"/>
            <w:szCs w:val="24"/>
          </w:rPr>
          <w:t>keletkezésekori</w:t>
        </w:r>
        <w:proofErr w:type="spellEnd"/>
        <w:r w:rsidRPr="001C6D3F">
          <w:rPr>
            <w:rFonts w:ascii="Times New Roman" w:hAnsi="Times New Roman" w:cs="Times New Roman"/>
            <w:sz w:val="24"/>
            <w:szCs w:val="24"/>
          </w:rPr>
          <w:t xml:space="preserve"> aránya: </w:t>
        </w:r>
      </w:ins>
    </w:p>
    <w:p w14:paraId="49BB5745" w14:textId="77777777" w:rsidR="0037114C" w:rsidRPr="001C6D3F" w:rsidRDefault="0037114C" w:rsidP="0037114C">
      <w:pPr>
        <w:rPr>
          <w:ins w:id="195" w:author="user" w:date="2023-09-11T13:52:00Z"/>
          <w:rFonts w:ascii="Times New Roman" w:hAnsi="Times New Roman" w:cs="Times New Roman"/>
          <w:sz w:val="24"/>
          <w:szCs w:val="24"/>
        </w:rPr>
      </w:pPr>
      <w:ins w:id="196" w:author="user" w:date="2023-09-11T13:52:00Z">
        <w:r w:rsidRPr="001C6D3F">
          <w:rPr>
            <w:rFonts w:ascii="Times New Roman" w:hAnsi="Times New Roman" w:cs="Times New Roman"/>
            <w:sz w:val="24"/>
            <w:szCs w:val="24"/>
          </w:rPr>
          <w:t xml:space="preserve">6. A tulajdoni érdekeltség jelenlegi aránya: </w:t>
        </w:r>
      </w:ins>
    </w:p>
    <w:p w14:paraId="330FCD41" w14:textId="77777777" w:rsidR="0037114C" w:rsidRPr="001C6D3F" w:rsidRDefault="0037114C" w:rsidP="0037114C">
      <w:pPr>
        <w:rPr>
          <w:ins w:id="197" w:author="user" w:date="2023-09-11T13:52:00Z"/>
          <w:rFonts w:ascii="Times New Roman" w:hAnsi="Times New Roman" w:cs="Times New Roman"/>
          <w:sz w:val="24"/>
          <w:szCs w:val="24"/>
        </w:rPr>
      </w:pPr>
      <w:ins w:id="198" w:author="user" w:date="2023-09-11T13:52:00Z">
        <w:r w:rsidRPr="001C6D3F">
          <w:rPr>
            <w:rFonts w:ascii="Times New Roman" w:hAnsi="Times New Roman" w:cs="Times New Roman"/>
            <w:sz w:val="24"/>
            <w:szCs w:val="24"/>
          </w:rPr>
          <w:t xml:space="preserve">7. Nyereségből való részesedése: </w:t>
        </w:r>
      </w:ins>
    </w:p>
    <w:p w14:paraId="004212A1" w14:textId="77777777" w:rsidR="0037114C" w:rsidRPr="001C6D3F" w:rsidRDefault="0037114C" w:rsidP="0037114C">
      <w:pPr>
        <w:rPr>
          <w:ins w:id="199" w:author="user" w:date="2023-09-11T13:52:00Z"/>
          <w:rFonts w:ascii="Times New Roman" w:hAnsi="Times New Roman" w:cs="Times New Roman"/>
          <w:sz w:val="24"/>
          <w:szCs w:val="24"/>
        </w:rPr>
      </w:pPr>
      <w:ins w:id="200" w:author="user" w:date="2023-09-11T13:52:00Z">
        <w:r w:rsidRPr="001C6D3F">
          <w:rPr>
            <w:rFonts w:ascii="Times New Roman" w:hAnsi="Times New Roman" w:cs="Times New Roman"/>
            <w:sz w:val="24"/>
            <w:szCs w:val="24"/>
          </w:rPr>
          <w:t xml:space="preserve">8. A gazdasági társaságban viselt tisztsége: </w:t>
        </w:r>
      </w:ins>
    </w:p>
    <w:p w14:paraId="01D16011" w14:textId="77777777" w:rsidR="0037114C" w:rsidRPr="001C6D3F" w:rsidRDefault="0037114C" w:rsidP="0037114C">
      <w:pPr>
        <w:rPr>
          <w:ins w:id="201" w:author="user" w:date="2023-09-11T13:52:00Z"/>
          <w:rFonts w:ascii="Times New Roman" w:hAnsi="Times New Roman" w:cs="Times New Roman"/>
          <w:i/>
          <w:sz w:val="24"/>
          <w:szCs w:val="24"/>
        </w:rPr>
      </w:pPr>
      <w:ins w:id="202" w:author="user" w:date="2023-09-11T13:52:00Z">
        <w:r w:rsidRPr="001C6D3F">
          <w:rPr>
            <w:rFonts w:ascii="Times New Roman" w:hAnsi="Times New Roman" w:cs="Times New Roman"/>
            <w:i/>
            <w:sz w:val="24"/>
            <w:szCs w:val="24"/>
          </w:rPr>
          <w:t>(szükség szerinti számban bővíthető)</w:t>
        </w:r>
      </w:ins>
    </w:p>
    <w:p w14:paraId="585F1AC8" w14:textId="77777777" w:rsidR="0037114C" w:rsidRPr="001C6D3F" w:rsidRDefault="0037114C" w:rsidP="0037114C">
      <w:pPr>
        <w:rPr>
          <w:ins w:id="203" w:author="user" w:date="2023-09-11T13:52:00Z"/>
          <w:rFonts w:ascii="Times New Roman" w:hAnsi="Times New Roman" w:cs="Times New Roman"/>
          <w:b/>
          <w:sz w:val="24"/>
          <w:szCs w:val="24"/>
        </w:rPr>
      </w:pPr>
    </w:p>
    <w:p w14:paraId="5393521F" w14:textId="77777777" w:rsidR="0037114C" w:rsidRPr="001C6D3F" w:rsidRDefault="0037114C" w:rsidP="0037114C">
      <w:pPr>
        <w:rPr>
          <w:ins w:id="204" w:author="user" w:date="2023-09-11T13:52:00Z"/>
          <w:rFonts w:ascii="Times New Roman" w:hAnsi="Times New Roman" w:cs="Times New Roman"/>
          <w:b/>
          <w:sz w:val="24"/>
          <w:szCs w:val="24"/>
        </w:rPr>
      </w:pPr>
      <w:ins w:id="205" w:author="user" w:date="2023-09-11T13:52:00Z">
        <w:r w:rsidRPr="001C6D3F">
          <w:rPr>
            <w:rFonts w:ascii="Times New Roman" w:hAnsi="Times New Roman" w:cs="Times New Roman"/>
            <w:b/>
            <w:sz w:val="24"/>
            <w:szCs w:val="24"/>
          </w:rPr>
          <w:t xml:space="preserve">Jelen nyilatkozatomat, mint tisztségviselő* adom. </w:t>
        </w:r>
      </w:ins>
    </w:p>
    <w:p w14:paraId="55C24341" w14:textId="77777777" w:rsidR="0037114C" w:rsidRPr="001C6D3F" w:rsidRDefault="0037114C" w:rsidP="0037114C">
      <w:pPr>
        <w:rPr>
          <w:ins w:id="206" w:author="user" w:date="2023-09-11T13:52:00Z"/>
          <w:rFonts w:ascii="Times New Roman" w:hAnsi="Times New Roman" w:cs="Times New Roman"/>
          <w:b/>
          <w:sz w:val="24"/>
          <w:szCs w:val="24"/>
        </w:rPr>
      </w:pPr>
    </w:p>
    <w:p w14:paraId="189B0635" w14:textId="77777777" w:rsidR="0037114C" w:rsidRPr="001C6D3F" w:rsidRDefault="0037114C" w:rsidP="0037114C">
      <w:pPr>
        <w:rPr>
          <w:ins w:id="207" w:author="user" w:date="2023-09-11T13:52:00Z"/>
          <w:rFonts w:ascii="Times New Roman" w:hAnsi="Times New Roman" w:cs="Times New Roman"/>
          <w:b/>
          <w:sz w:val="24"/>
          <w:szCs w:val="24"/>
        </w:rPr>
      </w:pPr>
      <w:ins w:id="208" w:author="user" w:date="2023-09-11T13:52:00Z">
        <w:r w:rsidRPr="001C6D3F">
          <w:rPr>
            <w:rFonts w:ascii="Times New Roman" w:hAnsi="Times New Roman" w:cs="Times New Roman"/>
            <w:b/>
            <w:sz w:val="24"/>
            <w:szCs w:val="24"/>
          </w:rPr>
          <w:t>Jelen nyilatkozatomat, mint a tisztségviselővel közös háztartásban élő házas- / élettárs / gyermek* adom.</w:t>
        </w:r>
      </w:ins>
    </w:p>
    <w:p w14:paraId="0E49E0D2" w14:textId="77777777" w:rsidR="0037114C" w:rsidRPr="001C6D3F" w:rsidRDefault="0037114C" w:rsidP="0037114C">
      <w:pPr>
        <w:rPr>
          <w:ins w:id="209" w:author="user" w:date="2023-09-11T13:52:00Z"/>
          <w:rFonts w:ascii="Times New Roman" w:hAnsi="Times New Roman" w:cs="Times New Roman"/>
          <w:sz w:val="24"/>
          <w:szCs w:val="24"/>
        </w:rPr>
      </w:pPr>
    </w:p>
    <w:p w14:paraId="4342894B" w14:textId="5C756B80" w:rsidR="0037114C" w:rsidRPr="001C6D3F" w:rsidRDefault="0037114C" w:rsidP="0037114C">
      <w:pPr>
        <w:rPr>
          <w:ins w:id="210" w:author="user" w:date="2023-09-11T13:52:00Z"/>
          <w:rFonts w:ascii="Times New Roman" w:hAnsi="Times New Roman" w:cs="Times New Roman"/>
          <w:sz w:val="24"/>
          <w:szCs w:val="24"/>
        </w:rPr>
      </w:pPr>
      <w:ins w:id="211" w:author="user" w:date="2023-09-11T13:52:00Z">
        <w:r w:rsidRPr="001C6D3F">
          <w:rPr>
            <w:rFonts w:ascii="Times New Roman" w:hAnsi="Times New Roman" w:cs="Times New Roman"/>
            <w:sz w:val="24"/>
            <w:szCs w:val="24"/>
          </w:rPr>
          <w:t xml:space="preserve">Kelt: </w:t>
        </w:r>
        <w:del w:id="212" w:author="Biharkeresztesi Közös Önkormányzati Hivatal" w:date="2024-03-13T12:05:00Z">
          <w:r w:rsidRPr="001C6D3F" w:rsidDel="00E375DA">
            <w:rPr>
              <w:rFonts w:ascii="Times New Roman" w:hAnsi="Times New Roman" w:cs="Times New Roman"/>
              <w:sz w:val="24"/>
              <w:szCs w:val="24"/>
            </w:rPr>
            <w:delText>B</w:delText>
          </w:r>
        </w:del>
      </w:ins>
      <w:ins w:id="213" w:author="user" w:date="2023-09-11T14:18:00Z">
        <w:del w:id="214" w:author="Biharkeresztesi Közös Önkormányzati Hivatal" w:date="2024-03-13T12:05:00Z">
          <w:r w:rsidR="0084133C" w:rsidDel="00E375DA">
            <w:rPr>
              <w:rFonts w:ascii="Times New Roman" w:hAnsi="Times New Roman" w:cs="Times New Roman"/>
              <w:sz w:val="24"/>
              <w:szCs w:val="24"/>
            </w:rPr>
            <w:delText>ojt</w:delText>
          </w:r>
        </w:del>
      </w:ins>
      <w:ins w:id="215" w:author="Biharkeresztesi Közös Önkormányzati Hivatal" w:date="2024-03-13T12:05:00Z">
        <w:r w:rsidR="00E375DA">
          <w:rPr>
            <w:rFonts w:ascii="Times New Roman" w:hAnsi="Times New Roman" w:cs="Times New Roman"/>
            <w:sz w:val="24"/>
            <w:szCs w:val="24"/>
          </w:rPr>
          <w:t>Ártánd</w:t>
        </w:r>
      </w:ins>
      <w:ins w:id="216" w:author="user" w:date="2023-09-11T13:52:00Z">
        <w:r w:rsidRPr="001C6D3F">
          <w:rPr>
            <w:rFonts w:ascii="Times New Roman" w:hAnsi="Times New Roman" w:cs="Times New Roman"/>
            <w:sz w:val="24"/>
            <w:szCs w:val="24"/>
          </w:rPr>
          <w:t>, 202</w:t>
        </w:r>
      </w:ins>
      <w:ins w:id="217" w:author="Biharkeresztesi Közös Önkormányzati Hivatal" w:date="2024-03-12T20:03:00Z">
        <w:r w:rsidR="0020015F">
          <w:rPr>
            <w:rFonts w:ascii="Times New Roman" w:hAnsi="Times New Roman" w:cs="Times New Roman"/>
            <w:sz w:val="24"/>
            <w:szCs w:val="24"/>
          </w:rPr>
          <w:t>4</w:t>
        </w:r>
      </w:ins>
      <w:ins w:id="218" w:author="user" w:date="2023-09-11T13:52:00Z">
        <w:del w:id="219" w:author="Biharkeresztesi Közös Önkormányzati Hivatal" w:date="2024-03-12T20:03:00Z">
          <w:r w:rsidRPr="001C6D3F" w:rsidDel="0020015F">
            <w:rPr>
              <w:rFonts w:ascii="Times New Roman" w:hAnsi="Times New Roman" w:cs="Times New Roman"/>
              <w:sz w:val="24"/>
              <w:szCs w:val="24"/>
            </w:rPr>
            <w:delText>3</w:delText>
          </w:r>
        </w:del>
        <w:r w:rsidRPr="001C6D3F">
          <w:rPr>
            <w:rFonts w:ascii="Times New Roman" w:hAnsi="Times New Roman" w:cs="Times New Roman"/>
            <w:sz w:val="24"/>
            <w:szCs w:val="24"/>
          </w:rPr>
          <w:t xml:space="preserve"> év ................. hó ................ nap</w:t>
        </w:r>
      </w:ins>
    </w:p>
    <w:p w14:paraId="6A99D424" w14:textId="77777777" w:rsidR="0037114C" w:rsidRPr="001C6D3F" w:rsidRDefault="0037114C" w:rsidP="0037114C">
      <w:pPr>
        <w:jc w:val="both"/>
        <w:rPr>
          <w:ins w:id="220" w:author="user" w:date="2023-09-11T13:52:00Z"/>
          <w:rFonts w:ascii="Times New Roman" w:hAnsi="Times New Roman" w:cs="Times New Roman"/>
          <w:sz w:val="24"/>
          <w:szCs w:val="24"/>
        </w:rPr>
      </w:pPr>
    </w:p>
    <w:p w14:paraId="2A6C5760" w14:textId="77777777" w:rsidR="0037114C" w:rsidRPr="001C6D3F" w:rsidRDefault="0037114C" w:rsidP="0037114C">
      <w:pPr>
        <w:ind w:left="6372"/>
        <w:jc w:val="both"/>
        <w:rPr>
          <w:ins w:id="221" w:author="user" w:date="2023-09-11T13:52:00Z"/>
          <w:rFonts w:ascii="Times New Roman" w:hAnsi="Times New Roman" w:cs="Times New Roman"/>
          <w:sz w:val="24"/>
          <w:szCs w:val="24"/>
        </w:rPr>
      </w:pPr>
    </w:p>
    <w:p w14:paraId="1960BFBD" w14:textId="77777777" w:rsidR="0037114C" w:rsidRPr="001C6D3F" w:rsidRDefault="0037114C" w:rsidP="0037114C">
      <w:pPr>
        <w:ind w:left="4956"/>
        <w:jc w:val="both"/>
        <w:rPr>
          <w:ins w:id="222" w:author="user" w:date="2023-09-11T13:52:00Z"/>
          <w:rFonts w:ascii="Times New Roman" w:hAnsi="Times New Roman" w:cs="Times New Roman"/>
          <w:sz w:val="24"/>
          <w:szCs w:val="24"/>
        </w:rPr>
      </w:pPr>
      <w:ins w:id="223" w:author="user" w:date="2023-09-11T13:52:00Z">
        <w:r w:rsidRPr="001C6D3F">
          <w:rPr>
            <w:rFonts w:ascii="Times New Roman" w:hAnsi="Times New Roman" w:cs="Times New Roman"/>
            <w:sz w:val="24"/>
            <w:szCs w:val="24"/>
          </w:rPr>
          <w:t xml:space="preserve">           </w:t>
        </w:r>
      </w:ins>
    </w:p>
    <w:p w14:paraId="2FA8828A" w14:textId="77777777" w:rsidR="0037114C" w:rsidRPr="001C6D3F" w:rsidRDefault="0037114C" w:rsidP="0037114C">
      <w:pPr>
        <w:ind w:left="4956"/>
        <w:jc w:val="both"/>
        <w:rPr>
          <w:ins w:id="224" w:author="user" w:date="2023-09-11T13:52:00Z"/>
          <w:rFonts w:ascii="Times New Roman" w:hAnsi="Times New Roman" w:cs="Times New Roman"/>
          <w:sz w:val="24"/>
          <w:szCs w:val="24"/>
        </w:rPr>
      </w:pPr>
      <w:ins w:id="225" w:author="user" w:date="2023-09-11T13:52:00Z">
        <w:r w:rsidRPr="001C6D3F">
          <w:rPr>
            <w:rFonts w:ascii="Times New Roman" w:hAnsi="Times New Roman" w:cs="Times New Roman"/>
            <w:sz w:val="24"/>
            <w:szCs w:val="24"/>
          </w:rPr>
          <w:t xml:space="preserve">          …………………………..</w:t>
        </w:r>
      </w:ins>
    </w:p>
    <w:p w14:paraId="6EA4A98B" w14:textId="77777777" w:rsidR="0037114C" w:rsidRPr="001C6D3F" w:rsidRDefault="0037114C" w:rsidP="0037114C">
      <w:pPr>
        <w:ind w:left="6372"/>
        <w:rPr>
          <w:ins w:id="226" w:author="user" w:date="2023-09-11T13:52:00Z"/>
          <w:rFonts w:ascii="Times New Roman" w:hAnsi="Times New Roman" w:cs="Times New Roman"/>
          <w:sz w:val="24"/>
          <w:szCs w:val="24"/>
        </w:rPr>
      </w:pPr>
      <w:ins w:id="227" w:author="user" w:date="2023-09-11T13:52:00Z">
        <w:r w:rsidRPr="001C6D3F">
          <w:rPr>
            <w:rFonts w:ascii="Times New Roman" w:hAnsi="Times New Roman" w:cs="Times New Roman"/>
            <w:sz w:val="24"/>
            <w:szCs w:val="24"/>
          </w:rPr>
          <w:t>Aláírás</w:t>
        </w:r>
      </w:ins>
    </w:p>
    <w:p w14:paraId="7F10A75F" w14:textId="3CF1DE93" w:rsidR="0037114C" w:rsidRDefault="0037114C" w:rsidP="002428CF">
      <w:pPr>
        <w:spacing w:line="240" w:lineRule="auto"/>
        <w:jc w:val="right"/>
        <w:rPr>
          <w:ins w:id="228" w:author="user" w:date="2023-09-11T13:51:00Z"/>
          <w:rStyle w:val="Normal1"/>
          <w:rFonts w:ascii="Times New Roman" w:hAnsi="Times New Roman" w:cs="Times New Roman"/>
          <w:b/>
          <w:sz w:val="24"/>
          <w:szCs w:val="24"/>
        </w:rPr>
      </w:pPr>
    </w:p>
    <w:p w14:paraId="25F47902" w14:textId="77777777" w:rsidR="0037114C" w:rsidDel="00ED267B" w:rsidRDefault="0037114C" w:rsidP="002428CF">
      <w:pPr>
        <w:spacing w:line="240" w:lineRule="auto"/>
        <w:jc w:val="right"/>
        <w:rPr>
          <w:ins w:id="229" w:author="user" w:date="2023-09-11T13:51:00Z"/>
          <w:del w:id="230" w:author="Biharkeresztesi Közös Önkormányzati Hivatal" w:date="2024-03-12T20:02:00Z"/>
          <w:rStyle w:val="Normal1"/>
          <w:rFonts w:ascii="Times New Roman" w:hAnsi="Times New Roman" w:cs="Times New Roman"/>
          <w:b/>
          <w:sz w:val="24"/>
          <w:szCs w:val="24"/>
        </w:rPr>
      </w:pPr>
    </w:p>
    <w:p w14:paraId="3D4228FB" w14:textId="3B4E6E48" w:rsidR="0037114C" w:rsidDel="00ED267B" w:rsidRDefault="0037114C">
      <w:pPr>
        <w:spacing w:line="240" w:lineRule="auto"/>
        <w:jc w:val="right"/>
        <w:rPr>
          <w:ins w:id="231" w:author="user" w:date="2023-09-11T13:51:00Z"/>
          <w:del w:id="232" w:author="Biharkeresztesi Közös Önkormányzati Hivatal" w:date="2024-03-12T20:02:00Z"/>
          <w:rStyle w:val="Normal1"/>
          <w:rFonts w:ascii="Times New Roman" w:hAnsi="Times New Roman" w:cs="Times New Roman"/>
          <w:b/>
          <w:sz w:val="24"/>
          <w:szCs w:val="24"/>
        </w:rPr>
      </w:pPr>
    </w:p>
    <w:p w14:paraId="02163026" w14:textId="023CBB6F" w:rsidR="00BA1562" w:rsidRPr="005358BD" w:rsidDel="00ED267B" w:rsidRDefault="002428CF">
      <w:pPr>
        <w:spacing w:line="240" w:lineRule="auto"/>
        <w:jc w:val="right"/>
        <w:rPr>
          <w:del w:id="233" w:author="Biharkeresztesi Közös Önkormányzati Hivatal" w:date="2024-03-12T20:02:00Z"/>
          <w:rStyle w:val="Normal1"/>
          <w:rFonts w:ascii="Times New Roman" w:hAnsi="Times New Roman" w:cs="Times New Roman"/>
          <w:b/>
          <w:sz w:val="24"/>
          <w:szCs w:val="24"/>
        </w:rPr>
      </w:pPr>
      <w:del w:id="234" w:author="Biharkeresztesi Közös Önkormányzati Hivatal" w:date="2024-03-12T20:02:00Z">
        <w:r w:rsidRPr="005358BD" w:rsidDel="00ED267B">
          <w:rPr>
            <w:rStyle w:val="Normal1"/>
            <w:rFonts w:ascii="Times New Roman" w:hAnsi="Times New Roman" w:cs="Times New Roman"/>
            <w:b/>
            <w:sz w:val="24"/>
            <w:szCs w:val="24"/>
          </w:rPr>
          <w:delText>4</w:delText>
        </w:r>
        <w:r w:rsidR="00BA1562" w:rsidRPr="005358BD" w:rsidDel="00ED267B">
          <w:rPr>
            <w:rStyle w:val="Normal1"/>
            <w:rFonts w:ascii="Times New Roman" w:hAnsi="Times New Roman" w:cs="Times New Roman"/>
            <w:b/>
            <w:sz w:val="24"/>
            <w:szCs w:val="24"/>
          </w:rPr>
          <w:delText>.sz. melléklet</w:delText>
        </w:r>
      </w:del>
    </w:p>
    <w:p w14:paraId="2841DB5A" w14:textId="6CF2B55A" w:rsidR="002428CF" w:rsidRPr="005358BD" w:rsidDel="00ED267B" w:rsidRDefault="002428CF">
      <w:pPr>
        <w:pStyle w:val="Cm"/>
        <w:rPr>
          <w:del w:id="235" w:author="Biharkeresztesi Közös Önkormányzati Hivatal" w:date="2024-03-12T20:02:00Z"/>
          <w:rFonts w:ascii="Times New Roman" w:hAnsi="Times New Roman"/>
        </w:rPr>
      </w:pPr>
      <w:del w:id="236" w:author="Biharkeresztesi Közös Önkormányzati Hivatal" w:date="2024-03-12T20:02:00Z">
        <w:r w:rsidRPr="005358BD" w:rsidDel="00ED267B">
          <w:rPr>
            <w:rFonts w:ascii="Times New Roman" w:hAnsi="Times New Roman"/>
          </w:rPr>
          <w:delText>ÖSSZEFÉRHETETLENSÉGI ÉS TITOKTARTÁSI</w:delText>
        </w:r>
      </w:del>
    </w:p>
    <w:p w14:paraId="0188D25C" w14:textId="234B61A3" w:rsidR="002428CF" w:rsidRPr="005358BD" w:rsidDel="00ED267B" w:rsidRDefault="002428CF">
      <w:pPr>
        <w:pStyle w:val="Alcm"/>
        <w:rPr>
          <w:del w:id="237" w:author="Biharkeresztesi Közös Önkormányzati Hivatal" w:date="2024-03-12T20:02:00Z"/>
        </w:rPr>
      </w:pPr>
      <w:del w:id="238" w:author="Biharkeresztesi Közös Önkormányzati Hivatal" w:date="2024-03-12T20:02:00Z">
        <w:r w:rsidRPr="005358BD" w:rsidDel="00ED267B">
          <w:delText>NYILATKOZAT</w:delText>
        </w:r>
      </w:del>
    </w:p>
    <w:p w14:paraId="78FAC28C" w14:textId="38FBE0C5" w:rsidR="002428CF" w:rsidRPr="005358BD" w:rsidDel="00ED267B" w:rsidRDefault="002428CF">
      <w:pPr>
        <w:pStyle w:val="Alcm"/>
        <w:rPr>
          <w:del w:id="239" w:author="Biharkeresztesi Közös Önkormányzati Hivatal" w:date="2024-03-12T20:02:00Z"/>
        </w:rPr>
      </w:pPr>
      <w:del w:id="240" w:author="Biharkeresztesi Közös Önkormányzati Hivatal" w:date="2024-03-12T20:02:00Z">
        <w:r w:rsidRPr="005358BD" w:rsidDel="00ED267B">
          <w:delText>DÖNTÉSHOZÓ RÉSZÉRŐL</w:delText>
        </w:r>
      </w:del>
    </w:p>
    <w:p w14:paraId="47067EBA" w14:textId="31EAC89F" w:rsidR="002428CF" w:rsidRPr="005358BD" w:rsidDel="00ED267B" w:rsidRDefault="002428CF">
      <w:pPr>
        <w:autoSpaceDE w:val="0"/>
        <w:autoSpaceDN w:val="0"/>
        <w:adjustRightInd w:val="0"/>
        <w:spacing w:line="240" w:lineRule="auto"/>
        <w:jc w:val="both"/>
        <w:rPr>
          <w:del w:id="241" w:author="Biharkeresztesi Közös Önkormányzati Hivatal" w:date="2024-03-12T20:02:00Z"/>
          <w:rFonts w:ascii="Times New Roman" w:hAnsi="Times New Roman" w:cs="Times New Roman"/>
          <w:b/>
          <w:bCs/>
          <w:sz w:val="24"/>
          <w:szCs w:val="24"/>
        </w:rPr>
      </w:pPr>
    </w:p>
    <w:p w14:paraId="5F389357" w14:textId="171F5A8D" w:rsidR="002428CF" w:rsidRPr="005358BD" w:rsidDel="00ED267B" w:rsidRDefault="002428CF">
      <w:pPr>
        <w:autoSpaceDE w:val="0"/>
        <w:autoSpaceDN w:val="0"/>
        <w:adjustRightInd w:val="0"/>
        <w:spacing w:line="240" w:lineRule="auto"/>
        <w:jc w:val="both"/>
        <w:rPr>
          <w:del w:id="242" w:author="Biharkeresztesi Közös Önkormányzati Hivatal" w:date="2024-03-12T20:02:00Z"/>
          <w:rFonts w:ascii="Times New Roman" w:hAnsi="Times New Roman" w:cs="Times New Roman"/>
          <w:b/>
          <w:bCs/>
          <w:sz w:val="24"/>
          <w:szCs w:val="24"/>
        </w:rPr>
      </w:pPr>
    </w:p>
    <w:p w14:paraId="18794E6B" w14:textId="0DD3CE11" w:rsidR="002428CF" w:rsidRPr="005358BD" w:rsidDel="00ED267B" w:rsidRDefault="002428CF">
      <w:pPr>
        <w:spacing w:line="240" w:lineRule="auto"/>
        <w:jc w:val="both"/>
        <w:rPr>
          <w:del w:id="243" w:author="Biharkeresztesi Közös Önkormányzati Hivatal" w:date="2024-03-12T20:02:00Z"/>
          <w:rFonts w:ascii="Times New Roman" w:hAnsi="Times New Roman" w:cs="Times New Roman"/>
          <w:i/>
          <w:sz w:val="24"/>
          <w:szCs w:val="24"/>
        </w:rPr>
      </w:pPr>
      <w:del w:id="244" w:author="Biharkeresztesi Közös Önkormányzati Hivatal" w:date="2024-03-12T20:02:00Z">
        <w:r w:rsidRPr="005358BD" w:rsidDel="00ED267B">
          <w:rPr>
            <w:rFonts w:ascii="Times New Roman" w:hAnsi="Times New Roman" w:cs="Times New Roman"/>
            <w:sz w:val="24"/>
            <w:szCs w:val="24"/>
          </w:rPr>
          <w:delText xml:space="preserve">Alulírott </w:delText>
        </w:r>
        <w:r w:rsidR="00EC7371" w:rsidRPr="005358BD" w:rsidDel="00ED267B">
          <w:rPr>
            <w:rFonts w:ascii="Times New Roman" w:hAnsi="Times New Roman" w:cs="Times New Roman"/>
            <w:sz w:val="24"/>
            <w:szCs w:val="24"/>
          </w:rPr>
          <w:delText>………………………</w:delText>
        </w:r>
        <w:r w:rsidRPr="005358BD" w:rsidDel="00ED267B">
          <w:rPr>
            <w:rFonts w:ascii="Times New Roman" w:hAnsi="Times New Roman" w:cs="Times New Roman"/>
            <w:sz w:val="24"/>
            <w:szCs w:val="24"/>
          </w:rPr>
          <w:delText>,</w:delText>
        </w:r>
        <w:r w:rsidRPr="005358BD" w:rsidDel="00ED267B">
          <w:rPr>
            <w:rFonts w:ascii="Times New Roman" w:hAnsi="Times New Roman" w:cs="Times New Roman"/>
            <w:b/>
            <w:bCs/>
            <w:sz w:val="24"/>
            <w:szCs w:val="24"/>
          </w:rPr>
          <w:delText xml:space="preserve"> </w:delText>
        </w:r>
        <w:r w:rsidRPr="005358BD" w:rsidDel="00ED267B">
          <w:rPr>
            <w:rFonts w:ascii="Times New Roman" w:hAnsi="Times New Roman" w:cs="Times New Roman"/>
            <w:sz w:val="24"/>
            <w:szCs w:val="24"/>
          </w:rPr>
          <w:delText xml:space="preserve">mint a </w:delText>
        </w:r>
        <w:r w:rsidR="0085609C" w:rsidRPr="00F00442" w:rsidDel="00ED267B">
          <w:rPr>
            <w:rFonts w:ascii="Times New Roman" w:hAnsi="Times New Roman" w:cs="Times New Roman"/>
            <w:b/>
            <w:color w:val="000000"/>
            <w:sz w:val="24"/>
            <w:szCs w:val="24"/>
          </w:rPr>
          <w:delText>Bojt Község Önkormányzata</w:delText>
        </w:r>
        <w:r w:rsidRPr="005358BD" w:rsidDel="00ED267B">
          <w:rPr>
            <w:rFonts w:ascii="Times New Roman" w:hAnsi="Times New Roman" w:cs="Times New Roman"/>
            <w:b/>
            <w:color w:val="000000"/>
            <w:sz w:val="24"/>
            <w:szCs w:val="24"/>
          </w:rPr>
          <w:delText>,</w:delText>
        </w:r>
        <w:r w:rsidRPr="005358BD" w:rsidDel="00ED267B">
          <w:rPr>
            <w:rFonts w:ascii="Times New Roman" w:hAnsi="Times New Roman" w:cs="Times New Roman"/>
            <w:sz w:val="24"/>
            <w:szCs w:val="24"/>
          </w:rPr>
          <w:delText xml:space="preserve"> ajánlatkérő által az alábbi közbeszerzési eljárásba bevont döntéshozó személy, az alábbi beszerzés tárgyában lefolytatásra kerülő közbeszerzési eljárással kapcsolatban kijelentem, hogy velem szemben a közbeszerzésekről szóló 2015. évi CXLIII. törvény (a továbbiakban: Kbt.) 25. § (2) (3) (4) bekezdéseiben szereplő kizáró körülmények, összeférhetetlenségi okok nem állnak fenn.</w:delText>
        </w:r>
      </w:del>
    </w:p>
    <w:p w14:paraId="00C2223C" w14:textId="1D55D166" w:rsidR="002428CF" w:rsidRPr="005358BD" w:rsidDel="00ED267B" w:rsidRDefault="002428CF">
      <w:pPr>
        <w:pStyle w:val="Szvegtrzs2"/>
        <w:tabs>
          <w:tab w:val="left" w:pos="1620"/>
        </w:tabs>
        <w:spacing w:line="240" w:lineRule="auto"/>
        <w:jc w:val="both"/>
        <w:rPr>
          <w:del w:id="245" w:author="Biharkeresztesi Közös Önkormányzati Hivatal" w:date="2024-03-12T20:02:00Z"/>
          <w:rFonts w:ascii="Times New Roman" w:hAnsi="Times New Roman" w:cs="Times New Roman"/>
          <w:i/>
          <w:iCs/>
          <w:sz w:val="24"/>
          <w:szCs w:val="24"/>
        </w:rPr>
      </w:pPr>
      <w:del w:id="246" w:author="Biharkeresztesi Közös Önkormányzati Hivatal" w:date="2024-03-12T20:02:00Z">
        <w:r w:rsidRPr="005358BD" w:rsidDel="00ED267B">
          <w:rPr>
            <w:rFonts w:ascii="Times New Roman" w:hAnsi="Times New Roman" w:cs="Times New Roman"/>
            <w:i/>
            <w:sz w:val="24"/>
            <w:szCs w:val="24"/>
          </w:rPr>
          <w:delText xml:space="preserve"> </w:delText>
        </w:r>
      </w:del>
    </w:p>
    <w:p w14:paraId="32A81697" w14:textId="6E33DA25" w:rsidR="002428CF" w:rsidRPr="005358BD" w:rsidDel="00ED267B" w:rsidRDefault="002428CF">
      <w:pPr>
        <w:autoSpaceDE w:val="0"/>
        <w:autoSpaceDN w:val="0"/>
        <w:adjustRightInd w:val="0"/>
        <w:spacing w:line="240" w:lineRule="auto"/>
        <w:jc w:val="both"/>
        <w:rPr>
          <w:del w:id="247" w:author="Biharkeresztesi Közös Önkormányzati Hivatal" w:date="2024-03-12T20:02:00Z"/>
          <w:rFonts w:ascii="Times New Roman" w:hAnsi="Times New Roman" w:cs="Times New Roman"/>
          <w:bCs/>
          <w:i/>
          <w:iCs/>
          <w:sz w:val="24"/>
          <w:szCs w:val="24"/>
          <w:u w:val="single"/>
        </w:rPr>
      </w:pPr>
      <w:del w:id="248" w:author="Biharkeresztesi Közös Önkormányzati Hivatal" w:date="2024-03-12T20:02:00Z">
        <w:r w:rsidRPr="005358BD" w:rsidDel="00ED267B">
          <w:rPr>
            <w:rFonts w:ascii="Times New Roman" w:hAnsi="Times New Roman" w:cs="Times New Roman"/>
            <w:bCs/>
            <w:sz w:val="24"/>
            <w:szCs w:val="24"/>
            <w:u w:val="single"/>
          </w:rPr>
          <w:delText>A közbeszerzési eljárás tárgya, típusa:</w:delText>
        </w:r>
      </w:del>
    </w:p>
    <w:p w14:paraId="75775A92" w14:textId="502ACB44" w:rsidR="003B3FFE" w:rsidRPr="005358BD" w:rsidDel="00ED267B" w:rsidRDefault="003B3FFE">
      <w:pPr>
        <w:spacing w:line="240" w:lineRule="auto"/>
        <w:jc w:val="both"/>
        <w:rPr>
          <w:del w:id="249" w:author="Biharkeresztesi Közös Önkormányzati Hivatal" w:date="2024-03-12T20:02:00Z"/>
          <w:rFonts w:ascii="Times New Roman" w:hAnsi="Times New Roman" w:cs="Times New Roman"/>
          <w:sz w:val="24"/>
          <w:szCs w:val="24"/>
        </w:rPr>
      </w:pPr>
      <w:del w:id="250" w:author="Biharkeresztesi Közös Önkormányzati Hivatal" w:date="2024-03-12T20:02:00Z">
        <w:r w:rsidRPr="005358BD" w:rsidDel="00ED267B">
          <w:rPr>
            <w:rFonts w:ascii="Times New Roman" w:hAnsi="Times New Roman" w:cs="Times New Roman"/>
            <w:sz w:val="24"/>
            <w:szCs w:val="24"/>
            <w:u w:val="single"/>
          </w:rPr>
          <w:delText>Tárgya:</w:delText>
        </w:r>
        <w:r w:rsidRPr="005358BD" w:rsidDel="00ED267B">
          <w:rPr>
            <w:rFonts w:ascii="Times New Roman" w:hAnsi="Times New Roman" w:cs="Times New Roman"/>
            <w:sz w:val="24"/>
            <w:szCs w:val="24"/>
          </w:rPr>
          <w:delText xml:space="preserve"> </w:delText>
        </w:r>
        <w:r w:rsidR="0085609C" w:rsidRPr="00F00442" w:rsidDel="00ED267B">
          <w:rPr>
            <w:rFonts w:ascii="Times New Roman" w:hAnsi="Times New Roman" w:cs="Times New Roman"/>
            <w:color w:val="000000"/>
            <w:sz w:val="24"/>
            <w:szCs w:val="24"/>
          </w:rPr>
          <w:delText>Bojt Község Önkormányzata</w:delText>
        </w:r>
        <w:r w:rsidRPr="005358BD" w:rsidDel="00ED267B">
          <w:rPr>
            <w:rFonts w:ascii="Times New Roman" w:hAnsi="Times New Roman" w:cs="Times New Roman"/>
            <w:sz w:val="24"/>
            <w:szCs w:val="24"/>
          </w:rPr>
          <w:delText xml:space="preserve"> által kiírt „…………………….” tárgyú közbeszerzési eljárás</w:delText>
        </w:r>
      </w:del>
    </w:p>
    <w:p w14:paraId="7EDA95D3" w14:textId="5A91C0E5" w:rsidR="003B3FFE" w:rsidRPr="005358BD" w:rsidDel="00ED267B" w:rsidRDefault="003B3FFE">
      <w:pPr>
        <w:pStyle w:val="Szvegtrzs2"/>
        <w:spacing w:line="240" w:lineRule="auto"/>
        <w:jc w:val="both"/>
        <w:rPr>
          <w:del w:id="251" w:author="Biharkeresztesi Közös Önkormányzati Hivatal" w:date="2024-03-12T20:02:00Z"/>
          <w:rFonts w:ascii="Times New Roman" w:hAnsi="Times New Roman" w:cs="Times New Roman"/>
          <w:sz w:val="24"/>
          <w:szCs w:val="24"/>
        </w:rPr>
      </w:pPr>
      <w:del w:id="252" w:author="Biharkeresztesi Közös Önkormányzati Hivatal" w:date="2024-03-12T20:02:00Z">
        <w:r w:rsidRPr="005358BD" w:rsidDel="00ED267B">
          <w:rPr>
            <w:rFonts w:ascii="Times New Roman" w:hAnsi="Times New Roman" w:cs="Times New Roman"/>
            <w:bCs/>
            <w:iCs/>
            <w:sz w:val="24"/>
            <w:szCs w:val="24"/>
          </w:rPr>
          <w:delText>Típusa: Kbt. alapján ……………..értékhatárt elérő, …………………. közbeszerzési eljárás</w:delText>
        </w:r>
      </w:del>
    </w:p>
    <w:p w14:paraId="22B2AEC6" w14:textId="24A1EC62" w:rsidR="002428CF" w:rsidRPr="005358BD" w:rsidDel="00ED267B" w:rsidRDefault="002428CF">
      <w:pPr>
        <w:pStyle w:val="Rub4"/>
        <w:jc w:val="both"/>
        <w:outlineLvl w:val="0"/>
        <w:rPr>
          <w:del w:id="253" w:author="Biharkeresztesi Közös Önkormányzati Hivatal" w:date="2024-03-12T20:02:00Z"/>
          <w:b w:val="0"/>
          <w:bCs/>
          <w:i w:val="0"/>
          <w:sz w:val="24"/>
          <w:szCs w:val="24"/>
          <w:lang w:val="hu-HU"/>
        </w:rPr>
      </w:pPr>
    </w:p>
    <w:p w14:paraId="40836F9F" w14:textId="4A676CBE" w:rsidR="002428CF" w:rsidRPr="005358BD" w:rsidDel="00ED267B" w:rsidRDefault="00A62DD5">
      <w:pPr>
        <w:autoSpaceDE w:val="0"/>
        <w:autoSpaceDN w:val="0"/>
        <w:adjustRightInd w:val="0"/>
        <w:spacing w:line="240" w:lineRule="auto"/>
        <w:jc w:val="both"/>
        <w:rPr>
          <w:del w:id="254" w:author="Biharkeresztesi Közös Önkormányzati Hivatal" w:date="2024-03-12T20:02:00Z"/>
          <w:rFonts w:ascii="Times New Roman" w:hAnsi="Times New Roman" w:cs="Times New Roman"/>
          <w:sz w:val="24"/>
          <w:szCs w:val="24"/>
        </w:rPr>
      </w:pPr>
      <w:del w:id="255" w:author="Biharkeresztesi Közös Önkormányzati Hivatal" w:date="2024-03-12T20:02:00Z">
        <w:r w:rsidRPr="005358BD" w:rsidDel="00ED267B">
          <w:rPr>
            <w:rFonts w:ascii="Times New Roman" w:hAnsi="Times New Roman" w:cs="Times New Roman"/>
            <w:sz w:val="24"/>
            <w:szCs w:val="24"/>
          </w:rPr>
          <w:delText>Egyúttal kijelentem, hogy a fenti közbeszerzési eljárás során tudomásomra jutott, a Kbt. 44. §-ának (1) bekezdésében és az üzleti titok védelméről szóló 2018. évi LIV. törvény 1. §-ban meghatározott üzleti titkot megőrzöm</w:delText>
        </w:r>
        <w:r w:rsidR="002428CF" w:rsidRPr="005358BD" w:rsidDel="00ED267B">
          <w:rPr>
            <w:rFonts w:ascii="Times New Roman" w:hAnsi="Times New Roman" w:cs="Times New Roman"/>
            <w:sz w:val="24"/>
            <w:szCs w:val="24"/>
          </w:rPr>
          <w:delText>.</w:delText>
        </w:r>
      </w:del>
    </w:p>
    <w:p w14:paraId="0D5E0E8A" w14:textId="74834F02" w:rsidR="002428CF" w:rsidRPr="005358BD" w:rsidDel="00ED267B" w:rsidRDefault="002428CF">
      <w:pPr>
        <w:autoSpaceDE w:val="0"/>
        <w:autoSpaceDN w:val="0"/>
        <w:adjustRightInd w:val="0"/>
        <w:spacing w:line="240" w:lineRule="auto"/>
        <w:jc w:val="both"/>
        <w:rPr>
          <w:del w:id="256" w:author="Biharkeresztesi Közös Önkormányzati Hivatal" w:date="2024-03-12T20:02:00Z"/>
          <w:rFonts w:ascii="Times New Roman" w:hAnsi="Times New Roman" w:cs="Times New Roman"/>
          <w:sz w:val="24"/>
          <w:szCs w:val="24"/>
        </w:rPr>
      </w:pPr>
      <w:del w:id="257" w:author="Biharkeresztesi Közös Önkormányzati Hivatal" w:date="2024-03-12T20:02:00Z">
        <w:r w:rsidRPr="005358BD" w:rsidDel="00ED267B">
          <w:rPr>
            <w:rFonts w:ascii="Times New Roman" w:hAnsi="Times New Roman" w:cs="Times New Roman"/>
            <w:sz w:val="24"/>
            <w:szCs w:val="24"/>
          </w:rPr>
          <w:delText>Kötelezettséget vállalok továbbá arra, hogy mint döntéshozó lelkiismeretesen, a szakmai tudásomnak megfelelően végzem a munkámat.</w:delText>
        </w:r>
      </w:del>
    </w:p>
    <w:p w14:paraId="6C608D8F" w14:textId="6C7AED0B" w:rsidR="002428CF" w:rsidRPr="005358BD" w:rsidDel="00ED267B" w:rsidRDefault="002428CF">
      <w:pPr>
        <w:autoSpaceDE w:val="0"/>
        <w:autoSpaceDN w:val="0"/>
        <w:adjustRightInd w:val="0"/>
        <w:spacing w:line="240" w:lineRule="auto"/>
        <w:jc w:val="both"/>
        <w:rPr>
          <w:del w:id="258" w:author="Biharkeresztesi Közös Önkormányzati Hivatal" w:date="2024-03-12T20:02:00Z"/>
          <w:rFonts w:ascii="Times New Roman" w:hAnsi="Times New Roman" w:cs="Times New Roman"/>
          <w:sz w:val="24"/>
          <w:szCs w:val="24"/>
        </w:rPr>
      </w:pPr>
    </w:p>
    <w:p w14:paraId="4F23A773" w14:textId="05C6C148" w:rsidR="002428CF" w:rsidRPr="005358BD" w:rsidDel="00ED267B" w:rsidRDefault="002428CF">
      <w:pPr>
        <w:autoSpaceDE w:val="0"/>
        <w:autoSpaceDN w:val="0"/>
        <w:adjustRightInd w:val="0"/>
        <w:spacing w:line="240" w:lineRule="auto"/>
        <w:jc w:val="both"/>
        <w:rPr>
          <w:del w:id="259" w:author="Biharkeresztesi Közös Önkormányzati Hivatal" w:date="2024-03-12T20:02:00Z"/>
          <w:rFonts w:ascii="Times New Roman" w:hAnsi="Times New Roman" w:cs="Times New Roman"/>
          <w:sz w:val="24"/>
          <w:szCs w:val="24"/>
        </w:rPr>
      </w:pPr>
      <w:del w:id="260" w:author="Biharkeresztesi Közös Önkormányzati Hivatal" w:date="2024-03-12T20:02:00Z">
        <w:r w:rsidRPr="005358BD" w:rsidDel="00ED267B">
          <w:rPr>
            <w:rFonts w:ascii="Times New Roman" w:hAnsi="Times New Roman" w:cs="Times New Roman"/>
            <w:sz w:val="24"/>
            <w:szCs w:val="24"/>
          </w:rPr>
          <w:delText xml:space="preserve">Kelt: </w:delText>
        </w:r>
        <w:r w:rsidR="0086411F" w:rsidRPr="00F00442" w:rsidDel="00ED267B">
          <w:rPr>
            <w:rFonts w:ascii="Times New Roman" w:hAnsi="Times New Roman" w:cs="Times New Roman"/>
            <w:sz w:val="24"/>
            <w:szCs w:val="24"/>
          </w:rPr>
          <w:delText>Bojt</w:delText>
        </w:r>
        <w:r w:rsidR="00BF3308" w:rsidRPr="00F00442" w:rsidDel="00ED267B">
          <w:rPr>
            <w:rFonts w:ascii="Times New Roman" w:hAnsi="Times New Roman" w:cs="Times New Roman"/>
            <w:sz w:val="24"/>
            <w:szCs w:val="24"/>
          </w:rPr>
          <w:delText>,</w:delText>
        </w:r>
        <w:r w:rsidR="00BF3308" w:rsidRPr="005358BD" w:rsidDel="00ED267B">
          <w:rPr>
            <w:rFonts w:ascii="Times New Roman" w:hAnsi="Times New Roman" w:cs="Times New Roman"/>
            <w:sz w:val="24"/>
            <w:szCs w:val="24"/>
          </w:rPr>
          <w:delText xml:space="preserve"> </w:delText>
        </w:r>
        <w:r w:rsidR="001F61E7" w:rsidRPr="005358BD" w:rsidDel="00ED267B">
          <w:rPr>
            <w:rFonts w:ascii="Times New Roman" w:hAnsi="Times New Roman" w:cs="Times New Roman"/>
            <w:sz w:val="24"/>
            <w:szCs w:val="24"/>
          </w:rPr>
          <w:delText>202</w:delText>
        </w:r>
        <w:r w:rsidR="00816D70" w:rsidRPr="005358BD" w:rsidDel="00ED267B">
          <w:rPr>
            <w:rFonts w:ascii="Times New Roman" w:hAnsi="Times New Roman" w:cs="Times New Roman"/>
            <w:sz w:val="24"/>
            <w:szCs w:val="24"/>
          </w:rPr>
          <w:delText>2</w:delText>
        </w:r>
        <w:r w:rsidRPr="005358BD" w:rsidDel="00ED267B">
          <w:rPr>
            <w:rFonts w:ascii="Times New Roman" w:hAnsi="Times New Roman" w:cs="Times New Roman"/>
            <w:sz w:val="24"/>
            <w:szCs w:val="24"/>
          </w:rPr>
          <w:delText>. …………………..</w:delText>
        </w:r>
      </w:del>
    </w:p>
    <w:p w14:paraId="25DBD466" w14:textId="34F1A68C" w:rsidR="002428CF" w:rsidRPr="005358BD" w:rsidDel="00ED267B" w:rsidRDefault="002428CF">
      <w:pPr>
        <w:autoSpaceDE w:val="0"/>
        <w:autoSpaceDN w:val="0"/>
        <w:adjustRightInd w:val="0"/>
        <w:spacing w:line="240" w:lineRule="auto"/>
        <w:jc w:val="both"/>
        <w:rPr>
          <w:del w:id="261" w:author="Biharkeresztesi Közös Önkormányzati Hivatal" w:date="2024-03-12T20:02:00Z"/>
          <w:rFonts w:ascii="Times New Roman" w:hAnsi="Times New Roman" w:cs="Times New Roman"/>
          <w:sz w:val="24"/>
          <w:szCs w:val="24"/>
        </w:rPr>
      </w:pPr>
    </w:p>
    <w:p w14:paraId="7D701CED" w14:textId="358F15F6" w:rsidR="002428CF" w:rsidRPr="005358BD" w:rsidDel="00ED267B" w:rsidRDefault="002428CF">
      <w:pPr>
        <w:autoSpaceDE w:val="0"/>
        <w:autoSpaceDN w:val="0"/>
        <w:adjustRightInd w:val="0"/>
        <w:spacing w:line="240" w:lineRule="auto"/>
        <w:jc w:val="both"/>
        <w:rPr>
          <w:del w:id="262" w:author="Biharkeresztesi Közös Önkormányzati Hivatal" w:date="2024-03-12T20:02:00Z"/>
          <w:rFonts w:ascii="Times New Roman" w:hAnsi="Times New Roman" w:cs="Times New Roman"/>
          <w:sz w:val="24"/>
          <w:szCs w:val="24"/>
        </w:rPr>
      </w:pPr>
    </w:p>
    <w:p w14:paraId="5112A210" w14:textId="4D4A54AF" w:rsidR="002428CF" w:rsidRPr="005358BD" w:rsidDel="00ED267B" w:rsidRDefault="002428CF">
      <w:pPr>
        <w:autoSpaceDE w:val="0"/>
        <w:autoSpaceDN w:val="0"/>
        <w:adjustRightInd w:val="0"/>
        <w:spacing w:line="240" w:lineRule="auto"/>
        <w:jc w:val="both"/>
        <w:rPr>
          <w:del w:id="263" w:author="Biharkeresztesi Közös Önkormányzati Hivatal" w:date="2024-03-12T20:02:00Z"/>
          <w:rFonts w:ascii="Times New Roman" w:hAnsi="Times New Roman" w:cs="Times New Roman"/>
          <w:sz w:val="24"/>
          <w:szCs w:val="24"/>
        </w:rPr>
      </w:pPr>
    </w:p>
    <w:p w14:paraId="52E0244A" w14:textId="01F07EA1" w:rsidR="002428CF" w:rsidRPr="005358BD" w:rsidDel="00ED267B" w:rsidRDefault="002428CF">
      <w:pPr>
        <w:autoSpaceDE w:val="0"/>
        <w:autoSpaceDN w:val="0"/>
        <w:adjustRightInd w:val="0"/>
        <w:spacing w:line="240" w:lineRule="auto"/>
        <w:jc w:val="center"/>
        <w:rPr>
          <w:del w:id="264" w:author="Biharkeresztesi Közös Önkormányzati Hivatal" w:date="2024-03-12T20:02:00Z"/>
          <w:rFonts w:ascii="Times New Roman" w:hAnsi="Times New Roman" w:cs="Times New Roman"/>
          <w:sz w:val="24"/>
          <w:szCs w:val="24"/>
        </w:rPr>
        <w:pPrChange w:id="265" w:author="Biharkeresztesi Közös Önkormányzati Hivatal" w:date="2024-03-12T20:02:00Z">
          <w:pPr>
            <w:autoSpaceDE w:val="0"/>
            <w:autoSpaceDN w:val="0"/>
            <w:adjustRightInd w:val="0"/>
            <w:spacing w:line="240" w:lineRule="auto"/>
            <w:ind w:left="4536"/>
            <w:jc w:val="center"/>
          </w:pPr>
        </w:pPrChange>
      </w:pPr>
      <w:del w:id="266" w:author="Biharkeresztesi Közös Önkormányzati Hivatal" w:date="2024-03-12T20:02:00Z">
        <w:r w:rsidRPr="005358BD" w:rsidDel="00ED267B">
          <w:rPr>
            <w:rFonts w:ascii="Times New Roman" w:hAnsi="Times New Roman" w:cs="Times New Roman"/>
            <w:sz w:val="24"/>
            <w:szCs w:val="24"/>
          </w:rPr>
          <w:delText>....................................................</w:delText>
        </w:r>
      </w:del>
    </w:p>
    <w:p w14:paraId="6C60B877" w14:textId="22365878" w:rsidR="002428CF" w:rsidRPr="005358BD" w:rsidDel="00ED267B" w:rsidRDefault="00715125">
      <w:pPr>
        <w:spacing w:line="240" w:lineRule="auto"/>
        <w:rPr>
          <w:del w:id="267" w:author="Biharkeresztesi Közös Önkormányzati Hivatal" w:date="2024-03-12T20:02:00Z"/>
          <w:rFonts w:ascii="Times New Roman" w:hAnsi="Times New Roman" w:cs="Times New Roman"/>
          <w:sz w:val="24"/>
          <w:szCs w:val="24"/>
        </w:rPr>
        <w:pPrChange w:id="268" w:author="Biharkeresztesi Közös Önkormányzati Hivatal" w:date="2024-03-12T20:02:00Z">
          <w:pPr>
            <w:spacing w:line="240" w:lineRule="auto"/>
            <w:ind w:left="4956" w:firstLine="708"/>
          </w:pPr>
        </w:pPrChange>
      </w:pPr>
      <w:del w:id="269" w:author="Biharkeresztesi Közös Önkormányzati Hivatal" w:date="2024-03-12T20:02:00Z">
        <w:r w:rsidRPr="005358BD" w:rsidDel="00ED267B">
          <w:rPr>
            <w:rFonts w:ascii="Times New Roman" w:hAnsi="Times New Roman" w:cs="Times New Roman"/>
            <w:sz w:val="24"/>
            <w:szCs w:val="24"/>
          </w:rPr>
          <w:delText xml:space="preserve">           </w:delText>
        </w:r>
        <w:r w:rsidR="00EC7371" w:rsidRPr="005358BD" w:rsidDel="00ED267B">
          <w:rPr>
            <w:rFonts w:ascii="Times New Roman" w:hAnsi="Times New Roman" w:cs="Times New Roman"/>
            <w:sz w:val="24"/>
            <w:szCs w:val="24"/>
          </w:rPr>
          <w:delText>……………..</w:delText>
        </w:r>
      </w:del>
    </w:p>
    <w:p w14:paraId="5591B0BB" w14:textId="19ECB878" w:rsidR="002428CF" w:rsidRPr="005358BD" w:rsidDel="00ED267B" w:rsidRDefault="002428CF">
      <w:pPr>
        <w:spacing w:line="240" w:lineRule="auto"/>
        <w:jc w:val="right"/>
        <w:rPr>
          <w:del w:id="270" w:author="Biharkeresztesi Közös Önkormányzati Hivatal" w:date="2024-03-12T20:02:00Z"/>
          <w:rStyle w:val="Normal1"/>
          <w:rFonts w:ascii="Times New Roman" w:hAnsi="Times New Roman" w:cs="Times New Roman"/>
          <w:b/>
          <w:sz w:val="24"/>
          <w:szCs w:val="24"/>
        </w:rPr>
      </w:pPr>
    </w:p>
    <w:p w14:paraId="5135C761" w14:textId="296D9B30" w:rsidR="002428CF" w:rsidRPr="005358BD" w:rsidDel="00ED267B" w:rsidRDefault="002428CF">
      <w:pPr>
        <w:spacing w:line="240" w:lineRule="auto"/>
        <w:jc w:val="right"/>
        <w:rPr>
          <w:del w:id="271" w:author="Biharkeresztesi Közös Önkormányzati Hivatal" w:date="2024-03-12T20:02:00Z"/>
          <w:rStyle w:val="Normal1"/>
          <w:rFonts w:ascii="Times New Roman" w:hAnsi="Times New Roman" w:cs="Times New Roman"/>
          <w:b/>
          <w:sz w:val="24"/>
          <w:szCs w:val="24"/>
        </w:rPr>
      </w:pPr>
    </w:p>
    <w:p w14:paraId="172EBF17" w14:textId="6CE75C7C" w:rsidR="002428CF" w:rsidRPr="005358BD" w:rsidDel="00ED267B" w:rsidRDefault="002428CF">
      <w:pPr>
        <w:spacing w:line="240" w:lineRule="auto"/>
        <w:jc w:val="right"/>
        <w:rPr>
          <w:del w:id="272" w:author="Biharkeresztesi Közös Önkormányzati Hivatal" w:date="2024-03-12T20:02:00Z"/>
          <w:rStyle w:val="Normal1"/>
          <w:rFonts w:ascii="Times New Roman" w:hAnsi="Times New Roman" w:cs="Times New Roman"/>
          <w:b/>
          <w:sz w:val="24"/>
          <w:szCs w:val="24"/>
        </w:rPr>
      </w:pPr>
    </w:p>
    <w:p w14:paraId="77658994" w14:textId="02D3F3A7" w:rsidR="002428CF" w:rsidRPr="005358BD" w:rsidDel="00ED267B" w:rsidRDefault="002428CF">
      <w:pPr>
        <w:spacing w:line="240" w:lineRule="auto"/>
        <w:jc w:val="right"/>
        <w:rPr>
          <w:del w:id="273" w:author="Biharkeresztesi Közös Önkormányzati Hivatal" w:date="2024-03-12T20:02:00Z"/>
          <w:rStyle w:val="Normal1"/>
          <w:rFonts w:ascii="Times New Roman" w:hAnsi="Times New Roman" w:cs="Times New Roman"/>
          <w:b/>
          <w:sz w:val="24"/>
          <w:szCs w:val="24"/>
        </w:rPr>
      </w:pPr>
    </w:p>
    <w:p w14:paraId="128BFA01" w14:textId="18370D6F" w:rsidR="005358BD" w:rsidRPr="005358BD" w:rsidDel="00ED267B" w:rsidRDefault="005358BD">
      <w:pPr>
        <w:spacing w:line="240" w:lineRule="auto"/>
        <w:jc w:val="right"/>
        <w:rPr>
          <w:del w:id="274" w:author="Biharkeresztesi Közös Önkormányzati Hivatal" w:date="2024-03-12T20:02:00Z"/>
          <w:rStyle w:val="Normal1"/>
          <w:rFonts w:ascii="Times New Roman" w:hAnsi="Times New Roman" w:cs="Times New Roman"/>
          <w:b/>
          <w:sz w:val="24"/>
          <w:szCs w:val="24"/>
        </w:rPr>
      </w:pPr>
    </w:p>
    <w:p w14:paraId="0C12D7CE" w14:textId="130B24E9" w:rsidR="005A5376" w:rsidRPr="005358BD" w:rsidDel="00ED267B" w:rsidRDefault="005A5376">
      <w:pPr>
        <w:spacing w:line="240" w:lineRule="auto"/>
        <w:jc w:val="right"/>
        <w:rPr>
          <w:del w:id="275" w:author="Biharkeresztesi Közös Önkormányzati Hivatal" w:date="2024-03-12T20:02:00Z"/>
          <w:rStyle w:val="Normal1"/>
          <w:rFonts w:ascii="Times New Roman" w:hAnsi="Times New Roman" w:cs="Times New Roman"/>
          <w:b/>
          <w:sz w:val="24"/>
          <w:szCs w:val="24"/>
        </w:rPr>
      </w:pPr>
    </w:p>
    <w:p w14:paraId="7450BE8F" w14:textId="2D93B0FF" w:rsidR="007B367F" w:rsidRPr="005358BD" w:rsidDel="00ED267B" w:rsidRDefault="007B367F">
      <w:pPr>
        <w:spacing w:line="240" w:lineRule="auto"/>
        <w:jc w:val="right"/>
        <w:rPr>
          <w:del w:id="276" w:author="Biharkeresztesi Közös Önkormányzati Hivatal" w:date="2024-03-12T20:02:00Z"/>
          <w:rStyle w:val="Normal1"/>
          <w:rFonts w:ascii="Times New Roman" w:hAnsi="Times New Roman" w:cs="Times New Roman"/>
          <w:b/>
          <w:sz w:val="24"/>
          <w:szCs w:val="24"/>
        </w:rPr>
      </w:pPr>
    </w:p>
    <w:p w14:paraId="0D5BE3C3" w14:textId="334D15DB" w:rsidR="002428CF" w:rsidRPr="005358BD" w:rsidDel="00ED267B" w:rsidRDefault="002428CF">
      <w:pPr>
        <w:spacing w:line="240" w:lineRule="auto"/>
        <w:jc w:val="right"/>
        <w:rPr>
          <w:del w:id="277" w:author="Biharkeresztesi Közös Önkormányzati Hivatal" w:date="2024-03-12T20:02:00Z"/>
          <w:rStyle w:val="Normal1"/>
          <w:rFonts w:ascii="Times New Roman" w:hAnsi="Times New Roman" w:cs="Times New Roman"/>
          <w:b/>
          <w:sz w:val="24"/>
          <w:szCs w:val="24"/>
        </w:rPr>
      </w:pPr>
      <w:del w:id="278" w:author="Biharkeresztesi Közös Önkormányzati Hivatal" w:date="2024-03-12T20:02:00Z">
        <w:r w:rsidRPr="005358BD" w:rsidDel="00ED267B">
          <w:rPr>
            <w:rStyle w:val="Normal1"/>
            <w:rFonts w:ascii="Times New Roman" w:hAnsi="Times New Roman" w:cs="Times New Roman"/>
            <w:b/>
            <w:sz w:val="24"/>
            <w:szCs w:val="24"/>
          </w:rPr>
          <w:delText>5.sz. melléklet</w:delText>
        </w:r>
      </w:del>
    </w:p>
    <w:p w14:paraId="193D6005" w14:textId="2F4C3B2A" w:rsidR="002428CF" w:rsidRPr="005358BD" w:rsidDel="00ED267B" w:rsidRDefault="002428CF">
      <w:pPr>
        <w:spacing w:line="240" w:lineRule="auto"/>
        <w:rPr>
          <w:del w:id="279" w:author="Biharkeresztesi Közös Önkormányzati Hivatal" w:date="2024-03-12T20:02:00Z"/>
          <w:rFonts w:ascii="Times New Roman" w:hAnsi="Times New Roman" w:cs="Times New Roman"/>
          <w:sz w:val="24"/>
          <w:szCs w:val="24"/>
        </w:rPr>
        <w:pPrChange w:id="280" w:author="Biharkeresztesi Közös Önkormányzati Hivatal" w:date="2024-03-12T20:02:00Z">
          <w:pPr>
            <w:spacing w:line="240" w:lineRule="auto"/>
            <w:ind w:left="4956" w:firstLine="708"/>
          </w:pPr>
        </w:pPrChange>
      </w:pPr>
    </w:p>
    <w:p w14:paraId="629971C9" w14:textId="37FAB41C" w:rsidR="005E4444" w:rsidRPr="005358BD" w:rsidDel="00ED267B" w:rsidRDefault="005E4444">
      <w:pPr>
        <w:pStyle w:val="Cm"/>
        <w:rPr>
          <w:del w:id="281" w:author="Biharkeresztesi Közös Önkormányzati Hivatal" w:date="2024-03-12T20:02:00Z"/>
          <w:rFonts w:ascii="Times New Roman" w:hAnsi="Times New Roman"/>
        </w:rPr>
      </w:pPr>
      <w:del w:id="282" w:author="Biharkeresztesi Közös Önkormányzati Hivatal" w:date="2024-03-12T20:02:00Z">
        <w:r w:rsidRPr="005358BD" w:rsidDel="00ED267B">
          <w:rPr>
            <w:rFonts w:ascii="Times New Roman" w:hAnsi="Times New Roman"/>
          </w:rPr>
          <w:delText>ÖSSZEFÉRHETETLENSÉGI ÉS TITOKTARTÁSI</w:delText>
        </w:r>
      </w:del>
    </w:p>
    <w:p w14:paraId="33AF2149" w14:textId="4B9A391A" w:rsidR="005E4444" w:rsidRPr="005358BD" w:rsidDel="00ED267B" w:rsidRDefault="005E4444">
      <w:pPr>
        <w:pStyle w:val="Alcm"/>
        <w:rPr>
          <w:del w:id="283" w:author="Biharkeresztesi Közös Önkormányzati Hivatal" w:date="2024-03-12T20:02:00Z"/>
        </w:rPr>
      </w:pPr>
      <w:del w:id="284" w:author="Biharkeresztesi Közös Önkormányzati Hivatal" w:date="2024-03-12T20:02:00Z">
        <w:r w:rsidRPr="005358BD" w:rsidDel="00ED267B">
          <w:delText>NYILATKOZAT</w:delText>
        </w:r>
      </w:del>
    </w:p>
    <w:p w14:paraId="609CAB42" w14:textId="137F4AF2" w:rsidR="005E4444" w:rsidRPr="005358BD" w:rsidDel="00ED267B" w:rsidRDefault="002428CF">
      <w:pPr>
        <w:autoSpaceDE w:val="0"/>
        <w:autoSpaceDN w:val="0"/>
        <w:adjustRightInd w:val="0"/>
        <w:spacing w:line="240" w:lineRule="auto"/>
        <w:jc w:val="center"/>
        <w:rPr>
          <w:del w:id="285" w:author="Biharkeresztesi Közös Önkormányzati Hivatal" w:date="2024-03-12T20:02:00Z"/>
          <w:rFonts w:ascii="Times New Roman" w:hAnsi="Times New Roman" w:cs="Times New Roman"/>
          <w:b/>
          <w:bCs/>
          <w:sz w:val="24"/>
          <w:szCs w:val="24"/>
        </w:rPr>
      </w:pPr>
      <w:del w:id="286" w:author="Biharkeresztesi Közös Önkormányzati Hivatal" w:date="2024-03-12T20:02:00Z">
        <w:r w:rsidRPr="005358BD" w:rsidDel="00ED267B">
          <w:rPr>
            <w:rFonts w:ascii="Times New Roman" w:hAnsi="Times New Roman" w:cs="Times New Roman"/>
            <w:b/>
            <w:bCs/>
            <w:sz w:val="24"/>
            <w:szCs w:val="24"/>
          </w:rPr>
          <w:delText xml:space="preserve">BÍRÁLÓ BIZOTTSÁGI TAGOK </w:delText>
        </w:r>
        <w:r w:rsidR="00CA4321" w:rsidRPr="005358BD" w:rsidDel="00ED267B">
          <w:rPr>
            <w:rFonts w:ascii="Times New Roman" w:hAnsi="Times New Roman" w:cs="Times New Roman"/>
            <w:b/>
            <w:bCs/>
            <w:sz w:val="24"/>
            <w:szCs w:val="24"/>
          </w:rPr>
          <w:delText>R</w:delText>
        </w:r>
        <w:r w:rsidRPr="005358BD" w:rsidDel="00ED267B">
          <w:rPr>
            <w:rFonts w:ascii="Times New Roman" w:hAnsi="Times New Roman" w:cs="Times New Roman"/>
            <w:b/>
            <w:bCs/>
            <w:sz w:val="24"/>
            <w:szCs w:val="24"/>
          </w:rPr>
          <w:delText>ÉSZÉRŐL</w:delText>
        </w:r>
      </w:del>
    </w:p>
    <w:p w14:paraId="7562F697" w14:textId="156AE708" w:rsidR="005E4444" w:rsidRPr="005358BD" w:rsidDel="00ED267B" w:rsidRDefault="005E4444">
      <w:pPr>
        <w:autoSpaceDE w:val="0"/>
        <w:autoSpaceDN w:val="0"/>
        <w:adjustRightInd w:val="0"/>
        <w:spacing w:line="240" w:lineRule="auto"/>
        <w:jc w:val="both"/>
        <w:rPr>
          <w:del w:id="287" w:author="Biharkeresztesi Közös Önkormányzati Hivatal" w:date="2024-03-12T20:02:00Z"/>
          <w:rFonts w:ascii="Times New Roman" w:hAnsi="Times New Roman" w:cs="Times New Roman"/>
          <w:b/>
          <w:bCs/>
          <w:sz w:val="24"/>
          <w:szCs w:val="24"/>
        </w:rPr>
      </w:pPr>
    </w:p>
    <w:p w14:paraId="709AE31B" w14:textId="589A7AB3" w:rsidR="005E4444" w:rsidRPr="005358BD" w:rsidDel="00ED267B" w:rsidRDefault="005E4444">
      <w:pPr>
        <w:spacing w:line="240" w:lineRule="auto"/>
        <w:jc w:val="both"/>
        <w:rPr>
          <w:del w:id="288" w:author="Biharkeresztesi Közös Önkormányzati Hivatal" w:date="2024-03-12T20:02:00Z"/>
          <w:rFonts w:ascii="Times New Roman" w:hAnsi="Times New Roman" w:cs="Times New Roman"/>
          <w:i/>
          <w:sz w:val="24"/>
          <w:szCs w:val="24"/>
        </w:rPr>
      </w:pPr>
      <w:del w:id="289" w:author="Biharkeresztesi Közös Önkormányzati Hivatal" w:date="2024-03-12T20:02:00Z">
        <w:r w:rsidRPr="005358BD" w:rsidDel="00ED267B">
          <w:rPr>
            <w:rFonts w:ascii="Times New Roman" w:hAnsi="Times New Roman" w:cs="Times New Roman"/>
            <w:sz w:val="24"/>
            <w:szCs w:val="24"/>
          </w:rPr>
          <w:delText xml:space="preserve">Alulírott </w:delText>
        </w:r>
        <w:r w:rsidR="002428CF" w:rsidRPr="005358BD" w:rsidDel="00ED267B">
          <w:rPr>
            <w:rFonts w:ascii="Times New Roman" w:hAnsi="Times New Roman" w:cs="Times New Roman"/>
            <w:sz w:val="24"/>
            <w:szCs w:val="24"/>
          </w:rPr>
          <w:delText>………………………</w:delText>
        </w:r>
        <w:r w:rsidRPr="005358BD" w:rsidDel="00ED267B">
          <w:rPr>
            <w:rFonts w:ascii="Times New Roman" w:hAnsi="Times New Roman" w:cs="Times New Roman"/>
            <w:sz w:val="24"/>
            <w:szCs w:val="24"/>
          </w:rPr>
          <w:delText>,</w:delText>
        </w:r>
        <w:r w:rsidRPr="005358BD" w:rsidDel="00ED267B">
          <w:rPr>
            <w:rFonts w:ascii="Times New Roman" w:hAnsi="Times New Roman" w:cs="Times New Roman"/>
            <w:b/>
            <w:bCs/>
            <w:sz w:val="24"/>
            <w:szCs w:val="24"/>
          </w:rPr>
          <w:delText xml:space="preserve"> </w:delText>
        </w:r>
        <w:r w:rsidRPr="005358BD" w:rsidDel="00ED267B">
          <w:rPr>
            <w:rFonts w:ascii="Times New Roman" w:hAnsi="Times New Roman" w:cs="Times New Roman"/>
            <w:sz w:val="24"/>
            <w:szCs w:val="24"/>
          </w:rPr>
          <w:delText xml:space="preserve">mint a </w:delText>
        </w:r>
        <w:r w:rsidR="00703BFB" w:rsidRPr="00F00442" w:rsidDel="00ED267B">
          <w:rPr>
            <w:rFonts w:ascii="Times New Roman" w:hAnsi="Times New Roman" w:cs="Times New Roman"/>
            <w:b/>
            <w:color w:val="000000"/>
            <w:sz w:val="24"/>
            <w:szCs w:val="24"/>
          </w:rPr>
          <w:delText>Bojt</w:delText>
        </w:r>
        <w:r w:rsidR="00562688" w:rsidRPr="00F00442" w:rsidDel="00ED267B">
          <w:rPr>
            <w:rFonts w:ascii="Times New Roman" w:hAnsi="Times New Roman" w:cs="Times New Roman"/>
            <w:b/>
            <w:color w:val="000000"/>
            <w:sz w:val="24"/>
            <w:szCs w:val="24"/>
          </w:rPr>
          <w:delText xml:space="preserve"> Község Önkormányzat</w:delText>
        </w:r>
        <w:r w:rsidR="00703BFB" w:rsidRPr="00F00442" w:rsidDel="00ED267B">
          <w:rPr>
            <w:rFonts w:ascii="Times New Roman" w:hAnsi="Times New Roman" w:cs="Times New Roman"/>
            <w:b/>
            <w:color w:val="000000"/>
            <w:sz w:val="24"/>
            <w:szCs w:val="24"/>
          </w:rPr>
          <w:delText>a</w:delText>
        </w:r>
        <w:r w:rsidRPr="005358BD" w:rsidDel="00ED267B">
          <w:rPr>
            <w:rFonts w:ascii="Times New Roman" w:hAnsi="Times New Roman" w:cs="Times New Roman"/>
            <w:b/>
            <w:color w:val="000000"/>
            <w:sz w:val="24"/>
            <w:szCs w:val="24"/>
          </w:rPr>
          <w:delText>,</w:delText>
        </w:r>
        <w:r w:rsidRPr="005358BD" w:rsidDel="00ED267B">
          <w:rPr>
            <w:rFonts w:ascii="Times New Roman" w:hAnsi="Times New Roman" w:cs="Times New Roman"/>
            <w:sz w:val="24"/>
            <w:szCs w:val="24"/>
          </w:rPr>
          <w:delText xml:space="preserve"> ajánlatkérő által az alábbi közbeszerzési eljárásba bevont személy, az alábbi beszerzés tárgyában lefolytatásra kerülő közbeszerzési eljárással kapcsolatban kijelentem, hogy velem szemben a közbeszerzésekről szóló 2015. évi CXLIII. törvény (a továbbiakban: Kbt.) 25. § (2) (3) (4) bekezdéseiben szereplő kizáró körülmények, összeférhetetlenségi okok nem állnak fenn.</w:delText>
        </w:r>
      </w:del>
    </w:p>
    <w:p w14:paraId="01078483" w14:textId="02415C62" w:rsidR="005E4444" w:rsidRPr="005358BD" w:rsidDel="00ED267B" w:rsidRDefault="005E4444">
      <w:pPr>
        <w:pStyle w:val="Szvegtrzs2"/>
        <w:tabs>
          <w:tab w:val="left" w:pos="1620"/>
        </w:tabs>
        <w:spacing w:line="240" w:lineRule="auto"/>
        <w:rPr>
          <w:del w:id="290" w:author="Biharkeresztesi Közös Önkormányzati Hivatal" w:date="2024-03-12T20:02:00Z"/>
          <w:rFonts w:ascii="Times New Roman" w:hAnsi="Times New Roman" w:cs="Times New Roman"/>
          <w:i/>
          <w:iCs/>
          <w:sz w:val="24"/>
          <w:szCs w:val="24"/>
        </w:rPr>
      </w:pPr>
      <w:del w:id="291" w:author="Biharkeresztesi Közös Önkormányzati Hivatal" w:date="2024-03-12T20:02:00Z">
        <w:r w:rsidRPr="005358BD" w:rsidDel="00ED267B">
          <w:rPr>
            <w:rFonts w:ascii="Times New Roman" w:hAnsi="Times New Roman" w:cs="Times New Roman"/>
            <w:i/>
            <w:sz w:val="24"/>
            <w:szCs w:val="24"/>
          </w:rPr>
          <w:delText xml:space="preserve"> </w:delText>
        </w:r>
      </w:del>
    </w:p>
    <w:p w14:paraId="18735941" w14:textId="2BD00806" w:rsidR="005E4444" w:rsidRPr="005358BD" w:rsidDel="00ED267B" w:rsidRDefault="005E4444">
      <w:pPr>
        <w:pStyle w:val="Szvegtrzs2"/>
        <w:spacing w:line="240" w:lineRule="auto"/>
        <w:jc w:val="both"/>
        <w:rPr>
          <w:del w:id="292" w:author="Biharkeresztesi Közös Önkormányzati Hivatal" w:date="2024-03-12T20:02:00Z"/>
          <w:rFonts w:ascii="Times New Roman" w:hAnsi="Times New Roman" w:cs="Times New Roman"/>
          <w:iCs/>
          <w:sz w:val="24"/>
          <w:szCs w:val="24"/>
        </w:rPr>
      </w:pPr>
      <w:del w:id="293" w:author="Biharkeresztesi Közös Önkormányzati Hivatal" w:date="2024-03-12T20:02:00Z">
        <w:r w:rsidRPr="005358BD" w:rsidDel="00ED267B">
          <w:rPr>
            <w:rFonts w:ascii="Times New Roman" w:hAnsi="Times New Roman" w:cs="Times New Roman"/>
            <w:iCs/>
            <w:sz w:val="24"/>
            <w:szCs w:val="24"/>
          </w:rPr>
          <w:delText>Kijelentem továbbá, hogy rendelkezem a Kbt. 27. § (3) bekezdése által megkövetelt megfelelő szakértelemmel:</w:delText>
        </w:r>
      </w:del>
    </w:p>
    <w:p w14:paraId="1C33C6EB" w14:textId="6B40F6B7" w:rsidR="005E4444" w:rsidRPr="005358BD" w:rsidDel="00ED267B" w:rsidRDefault="005E4444">
      <w:pPr>
        <w:pStyle w:val="Szvegtrzs2"/>
        <w:spacing w:line="240" w:lineRule="auto"/>
        <w:jc w:val="both"/>
        <w:rPr>
          <w:del w:id="294" w:author="Biharkeresztesi Közös Önkormányzati Hivatal" w:date="2024-03-12T20:02:00Z"/>
          <w:rFonts w:ascii="Times New Roman" w:hAnsi="Times New Roman" w:cs="Times New Roman"/>
          <w:iCs/>
          <w:sz w:val="24"/>
          <w:szCs w:val="24"/>
        </w:rPr>
      </w:pPr>
      <w:del w:id="295" w:author="Biharkeresztesi Közös Önkormányzati Hivatal" w:date="2024-03-12T20:02:00Z">
        <w:r w:rsidRPr="005358BD" w:rsidDel="00ED267B">
          <w:rPr>
            <w:rFonts w:ascii="Times New Roman" w:hAnsi="Times New Roman" w:cs="Times New Roman"/>
            <w:iCs/>
            <w:sz w:val="24"/>
            <w:szCs w:val="24"/>
          </w:rPr>
          <w:delText xml:space="preserve">pénzügyi / jogi / közbeszerzési / beszerzés tárgya szerinti </w:delText>
        </w:r>
      </w:del>
    </w:p>
    <w:p w14:paraId="0962DC1C" w14:textId="2A449DF3" w:rsidR="005E4444" w:rsidRPr="005358BD" w:rsidDel="00ED267B" w:rsidRDefault="005E4444">
      <w:pPr>
        <w:pStyle w:val="Szvegtrzs2"/>
        <w:spacing w:line="240" w:lineRule="auto"/>
        <w:jc w:val="both"/>
        <w:rPr>
          <w:del w:id="296" w:author="Biharkeresztesi Közös Önkormányzati Hivatal" w:date="2024-03-12T20:02:00Z"/>
          <w:rFonts w:ascii="Times New Roman" w:hAnsi="Times New Roman" w:cs="Times New Roman"/>
          <w:iCs/>
          <w:sz w:val="24"/>
          <w:szCs w:val="24"/>
        </w:rPr>
      </w:pPr>
      <w:del w:id="297" w:author="Biharkeresztesi Közös Önkormányzati Hivatal" w:date="2024-03-12T20:02:00Z">
        <w:r w:rsidRPr="005358BD" w:rsidDel="00ED267B">
          <w:rPr>
            <w:rFonts w:ascii="Times New Roman" w:hAnsi="Times New Roman" w:cs="Times New Roman"/>
            <w:iCs/>
            <w:sz w:val="24"/>
            <w:szCs w:val="24"/>
          </w:rPr>
          <w:delText>(megfelelő aláhúzandó)</w:delText>
        </w:r>
      </w:del>
    </w:p>
    <w:p w14:paraId="30A2D8E1" w14:textId="256C3C42" w:rsidR="005E4444" w:rsidRPr="005358BD" w:rsidDel="00ED267B" w:rsidRDefault="005E4444">
      <w:pPr>
        <w:autoSpaceDE w:val="0"/>
        <w:autoSpaceDN w:val="0"/>
        <w:adjustRightInd w:val="0"/>
        <w:spacing w:line="240" w:lineRule="auto"/>
        <w:jc w:val="both"/>
        <w:rPr>
          <w:del w:id="298" w:author="Biharkeresztesi Közös Önkormányzati Hivatal" w:date="2024-03-12T20:02:00Z"/>
          <w:rFonts w:ascii="Times New Roman" w:hAnsi="Times New Roman" w:cs="Times New Roman"/>
          <w:sz w:val="24"/>
          <w:szCs w:val="24"/>
        </w:rPr>
      </w:pPr>
    </w:p>
    <w:p w14:paraId="7267027E" w14:textId="604B2E07" w:rsidR="002428CF" w:rsidRPr="005358BD" w:rsidDel="00ED267B" w:rsidRDefault="002428CF">
      <w:pPr>
        <w:autoSpaceDE w:val="0"/>
        <w:autoSpaceDN w:val="0"/>
        <w:adjustRightInd w:val="0"/>
        <w:spacing w:line="240" w:lineRule="auto"/>
        <w:jc w:val="both"/>
        <w:rPr>
          <w:del w:id="299" w:author="Biharkeresztesi Közös Önkormányzati Hivatal" w:date="2024-03-12T20:02:00Z"/>
          <w:rFonts w:ascii="Times New Roman" w:hAnsi="Times New Roman" w:cs="Times New Roman"/>
          <w:bCs/>
          <w:i/>
          <w:iCs/>
          <w:sz w:val="24"/>
          <w:szCs w:val="24"/>
          <w:u w:val="single"/>
        </w:rPr>
      </w:pPr>
      <w:del w:id="300" w:author="Biharkeresztesi Közös Önkormányzati Hivatal" w:date="2024-03-12T20:02:00Z">
        <w:r w:rsidRPr="005358BD" w:rsidDel="00ED267B">
          <w:rPr>
            <w:rFonts w:ascii="Times New Roman" w:hAnsi="Times New Roman" w:cs="Times New Roman"/>
            <w:bCs/>
            <w:sz w:val="24"/>
            <w:szCs w:val="24"/>
            <w:u w:val="single"/>
          </w:rPr>
          <w:delText>A közbeszerzési eljárás tárgya, típusa:</w:delText>
        </w:r>
      </w:del>
    </w:p>
    <w:p w14:paraId="74D7A0A8" w14:textId="3BDAA71D" w:rsidR="002428CF" w:rsidRPr="005358BD" w:rsidDel="00ED267B" w:rsidRDefault="002428CF">
      <w:pPr>
        <w:spacing w:line="240" w:lineRule="auto"/>
        <w:jc w:val="both"/>
        <w:rPr>
          <w:del w:id="301" w:author="Biharkeresztesi Közös Önkormányzati Hivatal" w:date="2024-03-12T20:02:00Z"/>
          <w:rFonts w:ascii="Times New Roman" w:hAnsi="Times New Roman" w:cs="Times New Roman"/>
          <w:sz w:val="24"/>
          <w:szCs w:val="24"/>
        </w:rPr>
      </w:pPr>
      <w:del w:id="302" w:author="Biharkeresztesi Közös Önkormányzati Hivatal" w:date="2024-03-12T20:02:00Z">
        <w:r w:rsidRPr="005358BD" w:rsidDel="00ED267B">
          <w:rPr>
            <w:rFonts w:ascii="Times New Roman" w:hAnsi="Times New Roman" w:cs="Times New Roman"/>
            <w:sz w:val="24"/>
            <w:szCs w:val="24"/>
            <w:u w:val="single"/>
          </w:rPr>
          <w:delText>Tárgya:</w:delText>
        </w:r>
        <w:r w:rsidR="008C7FBA" w:rsidRPr="005358BD" w:rsidDel="00ED267B">
          <w:rPr>
            <w:rFonts w:ascii="Times New Roman" w:hAnsi="Times New Roman" w:cs="Times New Roman"/>
            <w:color w:val="000000"/>
            <w:sz w:val="24"/>
            <w:szCs w:val="24"/>
          </w:rPr>
          <w:delText xml:space="preserve"> </w:delText>
        </w:r>
        <w:r w:rsidR="0085609C" w:rsidRPr="00F00442" w:rsidDel="00ED267B">
          <w:rPr>
            <w:rFonts w:ascii="Times New Roman" w:hAnsi="Times New Roman" w:cs="Times New Roman"/>
            <w:color w:val="000000"/>
            <w:sz w:val="24"/>
            <w:szCs w:val="24"/>
          </w:rPr>
          <w:delText>Bojt Község Önkormányzata</w:delText>
        </w:r>
        <w:r w:rsidRPr="005358BD" w:rsidDel="00ED267B">
          <w:rPr>
            <w:rFonts w:ascii="Times New Roman" w:hAnsi="Times New Roman" w:cs="Times New Roman"/>
            <w:sz w:val="24"/>
            <w:szCs w:val="24"/>
          </w:rPr>
          <w:delText xml:space="preserve"> által kiírt „…………………….” tárgyú közbeszerzési eljárás</w:delText>
        </w:r>
      </w:del>
    </w:p>
    <w:p w14:paraId="0F3B3F73" w14:textId="03F7CF74" w:rsidR="002428CF" w:rsidRPr="005358BD" w:rsidDel="00ED267B" w:rsidRDefault="002428CF">
      <w:pPr>
        <w:pStyle w:val="Szvegtrzs2"/>
        <w:spacing w:line="240" w:lineRule="auto"/>
        <w:jc w:val="both"/>
        <w:rPr>
          <w:del w:id="303" w:author="Biharkeresztesi Közös Önkormányzati Hivatal" w:date="2024-03-12T20:02:00Z"/>
          <w:rFonts w:ascii="Times New Roman" w:hAnsi="Times New Roman" w:cs="Times New Roman"/>
          <w:sz w:val="24"/>
          <w:szCs w:val="24"/>
        </w:rPr>
      </w:pPr>
      <w:del w:id="304" w:author="Biharkeresztesi Közös Önkormányzati Hivatal" w:date="2024-03-12T20:02:00Z">
        <w:r w:rsidRPr="005358BD" w:rsidDel="00ED267B">
          <w:rPr>
            <w:rFonts w:ascii="Times New Roman" w:hAnsi="Times New Roman" w:cs="Times New Roman"/>
            <w:bCs/>
            <w:iCs/>
            <w:sz w:val="24"/>
            <w:szCs w:val="24"/>
          </w:rPr>
          <w:delText>Típusa: Kbt. alapján ……………..értékhatárt elérő, …………………. közbeszerzési eljárás</w:delText>
        </w:r>
      </w:del>
    </w:p>
    <w:p w14:paraId="6EFDE056" w14:textId="54DE5355" w:rsidR="002428CF" w:rsidRPr="005358BD" w:rsidDel="00ED267B" w:rsidRDefault="002428CF">
      <w:pPr>
        <w:pStyle w:val="Rub4"/>
        <w:jc w:val="both"/>
        <w:outlineLvl w:val="0"/>
        <w:rPr>
          <w:del w:id="305" w:author="Biharkeresztesi Közös Önkormányzati Hivatal" w:date="2024-03-12T20:02:00Z"/>
          <w:b w:val="0"/>
          <w:bCs/>
          <w:i w:val="0"/>
          <w:sz w:val="24"/>
          <w:szCs w:val="24"/>
          <w:lang w:val="hu-HU"/>
        </w:rPr>
      </w:pPr>
    </w:p>
    <w:p w14:paraId="1C9440F9" w14:textId="3F9D7788" w:rsidR="002428CF" w:rsidRPr="005358BD" w:rsidDel="00ED267B" w:rsidRDefault="00A62DD5">
      <w:pPr>
        <w:autoSpaceDE w:val="0"/>
        <w:autoSpaceDN w:val="0"/>
        <w:adjustRightInd w:val="0"/>
        <w:spacing w:line="240" w:lineRule="auto"/>
        <w:jc w:val="both"/>
        <w:rPr>
          <w:del w:id="306" w:author="Biharkeresztesi Közös Önkormányzati Hivatal" w:date="2024-03-12T20:02:00Z"/>
          <w:rFonts w:ascii="Times New Roman" w:hAnsi="Times New Roman" w:cs="Times New Roman"/>
          <w:sz w:val="24"/>
          <w:szCs w:val="24"/>
        </w:rPr>
      </w:pPr>
      <w:del w:id="307" w:author="Biharkeresztesi Közös Önkormányzati Hivatal" w:date="2024-03-12T20:02:00Z">
        <w:r w:rsidRPr="005358BD" w:rsidDel="00ED267B">
          <w:rPr>
            <w:rFonts w:ascii="Times New Roman" w:hAnsi="Times New Roman" w:cs="Times New Roman"/>
            <w:sz w:val="24"/>
            <w:szCs w:val="24"/>
          </w:rPr>
          <w:delText>Egyúttal kijelentem, hogy a fenti közbeszerzési eljárás során tudomásomra jutott, a Kbt. 44. §-ának (1) bekezdésében és az üzleti titok védelméről szóló 2018. évi LIV. törvény 1. §-ban meghatározott üzleti titkot megőrzöm</w:delText>
        </w:r>
        <w:r w:rsidR="002428CF" w:rsidRPr="005358BD" w:rsidDel="00ED267B">
          <w:rPr>
            <w:rFonts w:ascii="Times New Roman" w:hAnsi="Times New Roman" w:cs="Times New Roman"/>
            <w:sz w:val="24"/>
            <w:szCs w:val="24"/>
          </w:rPr>
          <w:delText>.</w:delText>
        </w:r>
      </w:del>
    </w:p>
    <w:p w14:paraId="7E8D6280" w14:textId="617C3FA7" w:rsidR="005E4444" w:rsidRPr="005358BD" w:rsidDel="00ED267B" w:rsidRDefault="005E4444">
      <w:pPr>
        <w:autoSpaceDE w:val="0"/>
        <w:autoSpaceDN w:val="0"/>
        <w:adjustRightInd w:val="0"/>
        <w:spacing w:line="240" w:lineRule="auto"/>
        <w:jc w:val="both"/>
        <w:rPr>
          <w:del w:id="308" w:author="Biharkeresztesi Közös Önkormányzati Hivatal" w:date="2024-03-12T20:02:00Z"/>
          <w:rFonts w:ascii="Times New Roman" w:hAnsi="Times New Roman" w:cs="Times New Roman"/>
          <w:sz w:val="24"/>
          <w:szCs w:val="24"/>
        </w:rPr>
      </w:pPr>
      <w:del w:id="309" w:author="Biharkeresztesi Közös Önkormányzati Hivatal" w:date="2024-03-12T20:02:00Z">
        <w:r w:rsidRPr="005358BD" w:rsidDel="00ED267B">
          <w:rPr>
            <w:rFonts w:ascii="Times New Roman" w:hAnsi="Times New Roman" w:cs="Times New Roman"/>
            <w:sz w:val="24"/>
            <w:szCs w:val="24"/>
          </w:rPr>
          <w:delText>Kötelezettséget vállalok továbbá arra, hogy a Bíráló Bizottság munkáját és a döntéshozó döntésének előkészítését lelkiismeretesen, a szakmai tudásomnak megfelelően segítem, és tudomásul veszem, hogy a Kbt. 27. §-ában foglaltak alapján a Bíráló Bizottság tagjaként a többi taggal együttesen a döntéshozó elé terjesztett javaslatok megalapozottságáért felelek.</w:delText>
        </w:r>
      </w:del>
    </w:p>
    <w:p w14:paraId="1FA4D9BE" w14:textId="148CC6E0" w:rsidR="005E4444" w:rsidRPr="005358BD" w:rsidDel="00ED267B" w:rsidRDefault="002428CF">
      <w:pPr>
        <w:autoSpaceDE w:val="0"/>
        <w:autoSpaceDN w:val="0"/>
        <w:adjustRightInd w:val="0"/>
        <w:spacing w:line="240" w:lineRule="auto"/>
        <w:jc w:val="both"/>
        <w:rPr>
          <w:del w:id="310" w:author="Biharkeresztesi Közös Önkormányzati Hivatal" w:date="2024-03-12T20:02:00Z"/>
          <w:rFonts w:ascii="Times New Roman" w:hAnsi="Times New Roman" w:cs="Times New Roman"/>
          <w:sz w:val="24"/>
          <w:szCs w:val="24"/>
        </w:rPr>
      </w:pPr>
      <w:del w:id="311" w:author="Biharkeresztesi Közös Önkormányzati Hivatal" w:date="2024-03-12T20:02:00Z">
        <w:r w:rsidRPr="005358BD" w:rsidDel="00ED267B">
          <w:rPr>
            <w:rFonts w:ascii="Times New Roman" w:hAnsi="Times New Roman" w:cs="Times New Roman"/>
            <w:sz w:val="24"/>
            <w:szCs w:val="24"/>
          </w:rPr>
          <w:delText>Kelt</w:delText>
        </w:r>
        <w:r w:rsidRPr="00F00442" w:rsidDel="00ED267B">
          <w:rPr>
            <w:rFonts w:ascii="Times New Roman" w:hAnsi="Times New Roman" w:cs="Times New Roman"/>
            <w:sz w:val="24"/>
            <w:szCs w:val="24"/>
          </w:rPr>
          <w:delText>:</w:delText>
        </w:r>
        <w:r w:rsidR="006156EA" w:rsidRPr="00F00442" w:rsidDel="00ED267B">
          <w:rPr>
            <w:rFonts w:ascii="Times New Roman" w:hAnsi="Times New Roman" w:cs="Times New Roman"/>
            <w:sz w:val="24"/>
            <w:szCs w:val="24"/>
          </w:rPr>
          <w:delText xml:space="preserve"> Bojt</w:delText>
        </w:r>
        <w:r w:rsidR="00BF3308" w:rsidRPr="005358BD" w:rsidDel="00ED267B">
          <w:rPr>
            <w:rFonts w:ascii="Times New Roman" w:hAnsi="Times New Roman" w:cs="Times New Roman"/>
            <w:sz w:val="24"/>
            <w:szCs w:val="24"/>
          </w:rPr>
          <w:delText xml:space="preserve">, </w:delText>
        </w:r>
        <w:r w:rsidR="001F61E7" w:rsidRPr="005358BD" w:rsidDel="00ED267B">
          <w:rPr>
            <w:rFonts w:ascii="Times New Roman" w:hAnsi="Times New Roman" w:cs="Times New Roman"/>
            <w:sz w:val="24"/>
            <w:szCs w:val="24"/>
          </w:rPr>
          <w:delText>202</w:delText>
        </w:r>
        <w:r w:rsidR="00816D70" w:rsidRPr="005358BD" w:rsidDel="00ED267B">
          <w:rPr>
            <w:rFonts w:ascii="Times New Roman" w:hAnsi="Times New Roman" w:cs="Times New Roman"/>
            <w:sz w:val="24"/>
            <w:szCs w:val="24"/>
          </w:rPr>
          <w:delText>2</w:delText>
        </w:r>
        <w:r w:rsidRPr="005358BD" w:rsidDel="00ED267B">
          <w:rPr>
            <w:rFonts w:ascii="Times New Roman" w:hAnsi="Times New Roman" w:cs="Times New Roman"/>
            <w:sz w:val="24"/>
            <w:szCs w:val="24"/>
          </w:rPr>
          <w:delText>. …………………..</w:delText>
        </w:r>
      </w:del>
    </w:p>
    <w:p w14:paraId="12420027" w14:textId="77B64D99" w:rsidR="005E4444" w:rsidRPr="005358BD" w:rsidDel="00ED267B" w:rsidRDefault="005E4444">
      <w:pPr>
        <w:autoSpaceDE w:val="0"/>
        <w:autoSpaceDN w:val="0"/>
        <w:adjustRightInd w:val="0"/>
        <w:spacing w:line="240" w:lineRule="auto"/>
        <w:jc w:val="both"/>
        <w:rPr>
          <w:del w:id="312" w:author="Biharkeresztesi Közös Önkormányzati Hivatal" w:date="2024-03-12T20:02:00Z"/>
          <w:rFonts w:ascii="Times New Roman" w:hAnsi="Times New Roman" w:cs="Times New Roman"/>
          <w:sz w:val="24"/>
          <w:szCs w:val="24"/>
        </w:rPr>
      </w:pPr>
    </w:p>
    <w:p w14:paraId="090C9F81" w14:textId="52451714" w:rsidR="005E4444" w:rsidRPr="005358BD" w:rsidDel="00ED267B" w:rsidRDefault="005E4444">
      <w:pPr>
        <w:autoSpaceDE w:val="0"/>
        <w:autoSpaceDN w:val="0"/>
        <w:adjustRightInd w:val="0"/>
        <w:spacing w:line="240" w:lineRule="auto"/>
        <w:jc w:val="center"/>
        <w:rPr>
          <w:del w:id="313" w:author="Biharkeresztesi Közös Önkormányzati Hivatal" w:date="2024-03-12T20:02:00Z"/>
          <w:rFonts w:ascii="Times New Roman" w:hAnsi="Times New Roman" w:cs="Times New Roman"/>
          <w:sz w:val="24"/>
          <w:szCs w:val="24"/>
        </w:rPr>
        <w:pPrChange w:id="314" w:author="Biharkeresztesi Közös Önkormányzati Hivatal" w:date="2024-03-12T20:02:00Z">
          <w:pPr>
            <w:autoSpaceDE w:val="0"/>
            <w:autoSpaceDN w:val="0"/>
            <w:adjustRightInd w:val="0"/>
            <w:spacing w:line="240" w:lineRule="auto"/>
            <w:ind w:left="4536"/>
            <w:jc w:val="center"/>
          </w:pPr>
        </w:pPrChange>
      </w:pPr>
      <w:del w:id="315" w:author="Biharkeresztesi Közös Önkormányzati Hivatal" w:date="2024-03-12T20:02:00Z">
        <w:r w:rsidRPr="005358BD" w:rsidDel="00ED267B">
          <w:rPr>
            <w:rFonts w:ascii="Times New Roman" w:hAnsi="Times New Roman" w:cs="Times New Roman"/>
            <w:sz w:val="24"/>
            <w:szCs w:val="24"/>
          </w:rPr>
          <w:delText>....................................................</w:delText>
        </w:r>
      </w:del>
    </w:p>
    <w:p w14:paraId="444FC858" w14:textId="0F5C494D" w:rsidR="005E4444" w:rsidRPr="005358BD" w:rsidDel="00ED267B" w:rsidRDefault="002428CF">
      <w:pPr>
        <w:spacing w:line="240" w:lineRule="auto"/>
        <w:rPr>
          <w:del w:id="316" w:author="Biharkeresztesi Közös Önkormányzati Hivatal" w:date="2024-03-12T20:02:00Z"/>
          <w:rFonts w:ascii="Times New Roman" w:hAnsi="Times New Roman" w:cs="Times New Roman"/>
          <w:sz w:val="24"/>
          <w:szCs w:val="24"/>
        </w:rPr>
        <w:pPrChange w:id="317" w:author="Biharkeresztesi Közös Önkormányzati Hivatal" w:date="2024-03-12T20:02:00Z">
          <w:pPr>
            <w:spacing w:line="240" w:lineRule="auto"/>
            <w:ind w:left="4956" w:firstLine="708"/>
          </w:pPr>
        </w:pPrChange>
      </w:pPr>
      <w:del w:id="318" w:author="Biharkeresztesi Közös Önkormányzati Hivatal" w:date="2024-03-12T20:02:00Z">
        <w:r w:rsidRPr="005358BD" w:rsidDel="00ED267B">
          <w:rPr>
            <w:rFonts w:ascii="Times New Roman" w:hAnsi="Times New Roman" w:cs="Times New Roman"/>
            <w:sz w:val="24"/>
            <w:szCs w:val="24"/>
          </w:rPr>
          <w:delText>………………………..</w:delText>
        </w:r>
      </w:del>
    </w:p>
    <w:p w14:paraId="43C59F73" w14:textId="6274BEA0" w:rsidR="003B3FFE" w:rsidRPr="002428CF" w:rsidRDefault="003B3FFE">
      <w:pPr>
        <w:spacing w:line="240" w:lineRule="auto"/>
        <w:rPr>
          <w:rFonts w:ascii="Times New Roman" w:hAnsi="Times New Roman" w:cs="Times New Roman"/>
          <w:sz w:val="24"/>
          <w:szCs w:val="24"/>
        </w:rPr>
        <w:pPrChange w:id="319" w:author="Biharkeresztesi Közös Önkormányzati Hivatal" w:date="2024-03-12T20:02:00Z">
          <w:pPr>
            <w:spacing w:line="240" w:lineRule="auto"/>
            <w:ind w:left="4956" w:firstLine="708"/>
          </w:pPr>
        </w:pPrChange>
      </w:pPr>
      <w:del w:id="320" w:author="Biharkeresztesi Közös Önkormányzati Hivatal" w:date="2024-03-12T20:02:00Z">
        <w:r w:rsidRPr="005358BD" w:rsidDel="00ED267B">
          <w:rPr>
            <w:rFonts w:ascii="Times New Roman" w:hAnsi="Times New Roman" w:cs="Times New Roman"/>
            <w:sz w:val="24"/>
            <w:szCs w:val="24"/>
          </w:rPr>
          <w:delText>Bíráló Bizottság tagja</w:delText>
        </w:r>
      </w:del>
    </w:p>
    <w:sectPr w:rsidR="003B3FFE" w:rsidRPr="002428CF" w:rsidSect="00757EBC">
      <w:pgSz w:w="11906" w:h="16838"/>
      <w:pgMar w:top="1418" w:right="1418" w:bottom="1418" w:left="1418"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FEE210" w14:textId="77777777" w:rsidR="00757EBC" w:rsidRDefault="00757EBC" w:rsidP="00877542">
      <w:pPr>
        <w:spacing w:after="0" w:line="240" w:lineRule="auto"/>
      </w:pPr>
      <w:r>
        <w:separator/>
      </w:r>
    </w:p>
  </w:endnote>
  <w:endnote w:type="continuationSeparator" w:id="0">
    <w:p w14:paraId="53FDC49E" w14:textId="77777777" w:rsidR="00757EBC" w:rsidRDefault="00757EBC" w:rsidP="008775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H_Eurostile">
    <w:altName w:val="Arial Narrow"/>
    <w:charset w:val="00"/>
    <w:family w:val="swiss"/>
    <w:pitch w:val="variable"/>
    <w:sig w:usb0="00000007" w:usb1="00000000" w:usb2="00000000" w:usb3="00000000" w:csb0="00000013" w:csb1="00000000"/>
  </w:font>
  <w:font w:name="BookAntiqua-Bold">
    <w:altName w:val="Times New Roman"/>
    <w:panose1 w:val="00000000000000000000"/>
    <w:charset w:val="00"/>
    <w:family w:val="roman"/>
    <w:notTrueType/>
    <w:pitch w:val="default"/>
    <w:sig w:usb0="00000003" w:usb1="00000000" w:usb2="00000000" w:usb3="00000000" w:csb0="00000001" w:csb1="00000000"/>
  </w:font>
  <w:font w:name="HiddenHorzOCR">
    <w:altName w:val="MS Gothic"/>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3990327"/>
      <w:docPartObj>
        <w:docPartGallery w:val="Page Numbers (Bottom of Page)"/>
        <w:docPartUnique/>
      </w:docPartObj>
    </w:sdtPr>
    <w:sdtEndPr>
      <w:rPr>
        <w:rFonts w:ascii="Times New Roman" w:hAnsi="Times New Roman" w:cs="Times New Roman"/>
        <w:sz w:val="24"/>
        <w:szCs w:val="24"/>
      </w:rPr>
    </w:sdtEndPr>
    <w:sdtContent>
      <w:p w14:paraId="63A14482" w14:textId="78910349" w:rsidR="003712E8" w:rsidRPr="00BA1562" w:rsidRDefault="00335D65">
        <w:pPr>
          <w:pStyle w:val="llb"/>
          <w:jc w:val="center"/>
          <w:rPr>
            <w:rFonts w:ascii="Times New Roman" w:hAnsi="Times New Roman" w:cs="Times New Roman"/>
            <w:sz w:val="24"/>
            <w:szCs w:val="24"/>
          </w:rPr>
        </w:pPr>
        <w:r w:rsidRPr="00BA1562">
          <w:rPr>
            <w:rFonts w:ascii="Times New Roman" w:hAnsi="Times New Roman" w:cs="Times New Roman"/>
            <w:sz w:val="24"/>
            <w:szCs w:val="24"/>
          </w:rPr>
          <w:fldChar w:fldCharType="begin"/>
        </w:r>
        <w:r w:rsidR="003712E8" w:rsidRPr="00BA1562">
          <w:rPr>
            <w:rFonts w:ascii="Times New Roman" w:hAnsi="Times New Roman" w:cs="Times New Roman"/>
            <w:sz w:val="24"/>
            <w:szCs w:val="24"/>
          </w:rPr>
          <w:instrText xml:space="preserve"> PAGE   \* MERGEFORMAT </w:instrText>
        </w:r>
        <w:r w:rsidRPr="00BA1562">
          <w:rPr>
            <w:rFonts w:ascii="Times New Roman" w:hAnsi="Times New Roman" w:cs="Times New Roman"/>
            <w:sz w:val="24"/>
            <w:szCs w:val="24"/>
          </w:rPr>
          <w:fldChar w:fldCharType="separate"/>
        </w:r>
        <w:r w:rsidR="00515075">
          <w:rPr>
            <w:rFonts w:ascii="Times New Roman" w:hAnsi="Times New Roman" w:cs="Times New Roman"/>
            <w:noProof/>
            <w:sz w:val="24"/>
            <w:szCs w:val="24"/>
          </w:rPr>
          <w:t>5</w:t>
        </w:r>
        <w:r w:rsidRPr="00BA1562">
          <w:rPr>
            <w:rFonts w:ascii="Times New Roman" w:hAnsi="Times New Roman" w:cs="Times New Roman"/>
            <w:noProof/>
            <w:sz w:val="24"/>
            <w:szCs w:val="24"/>
          </w:rPr>
          <w:fldChar w:fldCharType="end"/>
        </w:r>
      </w:p>
    </w:sdtContent>
  </w:sdt>
  <w:p w14:paraId="3CCE204B" w14:textId="77777777" w:rsidR="003712E8" w:rsidRDefault="003712E8">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180BDA" w14:textId="77777777" w:rsidR="00757EBC" w:rsidRDefault="00757EBC" w:rsidP="00877542">
      <w:pPr>
        <w:spacing w:after="0" w:line="240" w:lineRule="auto"/>
      </w:pPr>
      <w:r>
        <w:separator/>
      </w:r>
    </w:p>
  </w:footnote>
  <w:footnote w:type="continuationSeparator" w:id="0">
    <w:p w14:paraId="61EA9837" w14:textId="77777777" w:rsidR="00757EBC" w:rsidRDefault="00757EBC" w:rsidP="0087754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E03EC8"/>
    <w:multiLevelType w:val="hybridMultilevel"/>
    <w:tmpl w:val="B64CF1B4"/>
    <w:lvl w:ilvl="0" w:tplc="9576768E">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1B05573B"/>
    <w:multiLevelType w:val="hybridMultilevel"/>
    <w:tmpl w:val="669C0DD8"/>
    <w:lvl w:ilvl="0" w:tplc="BD9C8B6E">
      <w:start w:val="7"/>
      <w:numFmt w:val="bullet"/>
      <w:lvlText w:val="-"/>
      <w:lvlJc w:val="left"/>
      <w:pPr>
        <w:ind w:left="720" w:hanging="360"/>
      </w:pPr>
      <w:rPr>
        <w:rFonts w:ascii="Times New Roman" w:eastAsiaTheme="minorHAns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15:restartNumberingAfterBreak="0">
    <w:nsid w:val="35832BA2"/>
    <w:multiLevelType w:val="hybridMultilevel"/>
    <w:tmpl w:val="86341EF0"/>
    <w:lvl w:ilvl="0" w:tplc="0D9429D0">
      <w:start w:val="7"/>
      <w:numFmt w:val="bullet"/>
      <w:lvlText w:val="-"/>
      <w:lvlJc w:val="left"/>
      <w:pPr>
        <w:ind w:left="720" w:hanging="360"/>
      </w:pPr>
      <w:rPr>
        <w:rFonts w:ascii="Times New Roman" w:eastAsiaTheme="minorHAns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15:restartNumberingAfterBreak="0">
    <w:nsid w:val="382C218C"/>
    <w:multiLevelType w:val="hybridMultilevel"/>
    <w:tmpl w:val="59B6FDA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 w15:restartNumberingAfterBreak="0">
    <w:nsid w:val="382D4719"/>
    <w:multiLevelType w:val="hybridMultilevel"/>
    <w:tmpl w:val="890ADE3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 w15:restartNumberingAfterBreak="0">
    <w:nsid w:val="674E664C"/>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288657118">
    <w:abstractNumId w:val="5"/>
  </w:num>
  <w:num w:numId="2" w16cid:durableId="39937936">
    <w:abstractNumId w:val="1"/>
  </w:num>
  <w:num w:numId="3" w16cid:durableId="1772387082">
    <w:abstractNumId w:val="2"/>
  </w:num>
  <w:num w:numId="4" w16cid:durableId="1746759681">
    <w:abstractNumId w:val="0"/>
  </w:num>
  <w:num w:numId="5" w16cid:durableId="759712893">
    <w:abstractNumId w:val="3"/>
  </w:num>
  <w:num w:numId="6" w16cid:durableId="1740320658">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Biharkeresztesi Közös Önkormányzati Hivatal">
    <w15:presenceInfo w15:providerId="Windows Live" w15:userId="45cd798a92f30f82"/>
  </w15:person>
  <w15:person w15:author="user">
    <w15:presenceInfo w15:providerId="None" w15:userId="us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revisionView w:markup="0"/>
  <w:defaultTabStop w:val="708"/>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624A"/>
    <w:rsid w:val="0000059B"/>
    <w:rsid w:val="000036D7"/>
    <w:rsid w:val="000066F8"/>
    <w:rsid w:val="00015661"/>
    <w:rsid w:val="00030531"/>
    <w:rsid w:val="00035069"/>
    <w:rsid w:val="000504BA"/>
    <w:rsid w:val="00061344"/>
    <w:rsid w:val="000625A9"/>
    <w:rsid w:val="00067918"/>
    <w:rsid w:val="00071C46"/>
    <w:rsid w:val="00083667"/>
    <w:rsid w:val="00094AD4"/>
    <w:rsid w:val="000A2521"/>
    <w:rsid w:val="000A579F"/>
    <w:rsid w:val="000B0EA1"/>
    <w:rsid w:val="000B2A7C"/>
    <w:rsid w:val="000B2A98"/>
    <w:rsid w:val="000B2E8F"/>
    <w:rsid w:val="000B6272"/>
    <w:rsid w:val="000B651D"/>
    <w:rsid w:val="000D3ACD"/>
    <w:rsid w:val="000F436B"/>
    <w:rsid w:val="00105C60"/>
    <w:rsid w:val="00111E34"/>
    <w:rsid w:val="0011664D"/>
    <w:rsid w:val="00126552"/>
    <w:rsid w:val="0014034F"/>
    <w:rsid w:val="0014547E"/>
    <w:rsid w:val="0014550D"/>
    <w:rsid w:val="00146460"/>
    <w:rsid w:val="00154E1C"/>
    <w:rsid w:val="00155A90"/>
    <w:rsid w:val="00157D93"/>
    <w:rsid w:val="001634D2"/>
    <w:rsid w:val="00164215"/>
    <w:rsid w:val="001651DD"/>
    <w:rsid w:val="001809BD"/>
    <w:rsid w:val="001A1001"/>
    <w:rsid w:val="001D524F"/>
    <w:rsid w:val="001D67B6"/>
    <w:rsid w:val="001E1B08"/>
    <w:rsid w:val="001E4199"/>
    <w:rsid w:val="001E5A53"/>
    <w:rsid w:val="001F61E7"/>
    <w:rsid w:val="0020015F"/>
    <w:rsid w:val="00205A14"/>
    <w:rsid w:val="00214076"/>
    <w:rsid w:val="00215142"/>
    <w:rsid w:val="002218B1"/>
    <w:rsid w:val="00223711"/>
    <w:rsid w:val="00224D9D"/>
    <w:rsid w:val="00237883"/>
    <w:rsid w:val="002428CF"/>
    <w:rsid w:val="0025703E"/>
    <w:rsid w:val="0025782A"/>
    <w:rsid w:val="00280196"/>
    <w:rsid w:val="0028082B"/>
    <w:rsid w:val="00287643"/>
    <w:rsid w:val="0029454D"/>
    <w:rsid w:val="002B2553"/>
    <w:rsid w:val="002B2819"/>
    <w:rsid w:val="002C1743"/>
    <w:rsid w:val="002C2478"/>
    <w:rsid w:val="002F6B58"/>
    <w:rsid w:val="00300277"/>
    <w:rsid w:val="003119E7"/>
    <w:rsid w:val="0031377C"/>
    <w:rsid w:val="00317A8E"/>
    <w:rsid w:val="00323380"/>
    <w:rsid w:val="00327C6C"/>
    <w:rsid w:val="00335D65"/>
    <w:rsid w:val="00343761"/>
    <w:rsid w:val="00357825"/>
    <w:rsid w:val="0036120E"/>
    <w:rsid w:val="0036697B"/>
    <w:rsid w:val="00367E1A"/>
    <w:rsid w:val="0037114C"/>
    <w:rsid w:val="003712E8"/>
    <w:rsid w:val="003A249F"/>
    <w:rsid w:val="003A36D4"/>
    <w:rsid w:val="003B24E1"/>
    <w:rsid w:val="003B3FFE"/>
    <w:rsid w:val="003B4DCF"/>
    <w:rsid w:val="003B666E"/>
    <w:rsid w:val="003C045A"/>
    <w:rsid w:val="003D40B8"/>
    <w:rsid w:val="003E7214"/>
    <w:rsid w:val="003F26FC"/>
    <w:rsid w:val="003F4383"/>
    <w:rsid w:val="004102B3"/>
    <w:rsid w:val="00441190"/>
    <w:rsid w:val="00463A3F"/>
    <w:rsid w:val="00492CB0"/>
    <w:rsid w:val="00497249"/>
    <w:rsid w:val="0049768B"/>
    <w:rsid w:val="004A70A9"/>
    <w:rsid w:val="004B1CC5"/>
    <w:rsid w:val="004B2E82"/>
    <w:rsid w:val="004B7577"/>
    <w:rsid w:val="004C5662"/>
    <w:rsid w:val="004D3761"/>
    <w:rsid w:val="004F5FA0"/>
    <w:rsid w:val="004F624A"/>
    <w:rsid w:val="0050130B"/>
    <w:rsid w:val="00504A8A"/>
    <w:rsid w:val="00504DBD"/>
    <w:rsid w:val="00515075"/>
    <w:rsid w:val="00521835"/>
    <w:rsid w:val="005358BD"/>
    <w:rsid w:val="005435DF"/>
    <w:rsid w:val="005438FA"/>
    <w:rsid w:val="0054559C"/>
    <w:rsid w:val="00552DC5"/>
    <w:rsid w:val="00562688"/>
    <w:rsid w:val="005732C4"/>
    <w:rsid w:val="00590F1B"/>
    <w:rsid w:val="005917B8"/>
    <w:rsid w:val="00594EF8"/>
    <w:rsid w:val="005A0E54"/>
    <w:rsid w:val="005A1A68"/>
    <w:rsid w:val="005A5376"/>
    <w:rsid w:val="005A5E5B"/>
    <w:rsid w:val="005A71DF"/>
    <w:rsid w:val="005B71EE"/>
    <w:rsid w:val="005E01FE"/>
    <w:rsid w:val="005E4444"/>
    <w:rsid w:val="005F18F7"/>
    <w:rsid w:val="00600B8C"/>
    <w:rsid w:val="00601F03"/>
    <w:rsid w:val="00603024"/>
    <w:rsid w:val="00603C12"/>
    <w:rsid w:val="00607D5E"/>
    <w:rsid w:val="006156EA"/>
    <w:rsid w:val="006170AE"/>
    <w:rsid w:val="0062100E"/>
    <w:rsid w:val="00636394"/>
    <w:rsid w:val="00636DCE"/>
    <w:rsid w:val="00640D20"/>
    <w:rsid w:val="0064391E"/>
    <w:rsid w:val="00653CF8"/>
    <w:rsid w:val="00661B95"/>
    <w:rsid w:val="00666558"/>
    <w:rsid w:val="00666E5A"/>
    <w:rsid w:val="00671CCD"/>
    <w:rsid w:val="0067524B"/>
    <w:rsid w:val="006846BD"/>
    <w:rsid w:val="006911B2"/>
    <w:rsid w:val="00692500"/>
    <w:rsid w:val="006A54D2"/>
    <w:rsid w:val="006B2958"/>
    <w:rsid w:val="006C38C5"/>
    <w:rsid w:val="006E2BFD"/>
    <w:rsid w:val="006E2E78"/>
    <w:rsid w:val="00703BFB"/>
    <w:rsid w:val="0070794A"/>
    <w:rsid w:val="007125BB"/>
    <w:rsid w:val="0071381D"/>
    <w:rsid w:val="00715125"/>
    <w:rsid w:val="0071627A"/>
    <w:rsid w:val="007172E2"/>
    <w:rsid w:val="0073088C"/>
    <w:rsid w:val="007359BB"/>
    <w:rsid w:val="00757EBC"/>
    <w:rsid w:val="00764945"/>
    <w:rsid w:val="00766191"/>
    <w:rsid w:val="00773C9C"/>
    <w:rsid w:val="00776DD2"/>
    <w:rsid w:val="007A1DA8"/>
    <w:rsid w:val="007A4518"/>
    <w:rsid w:val="007A7EA1"/>
    <w:rsid w:val="007B367F"/>
    <w:rsid w:val="007E5951"/>
    <w:rsid w:val="00816D70"/>
    <w:rsid w:val="00820B7E"/>
    <w:rsid w:val="00840498"/>
    <w:rsid w:val="0084133C"/>
    <w:rsid w:val="0084152D"/>
    <w:rsid w:val="00843990"/>
    <w:rsid w:val="00844FE7"/>
    <w:rsid w:val="00850ABE"/>
    <w:rsid w:val="0085609C"/>
    <w:rsid w:val="00857992"/>
    <w:rsid w:val="0086411F"/>
    <w:rsid w:val="008732CD"/>
    <w:rsid w:val="00877542"/>
    <w:rsid w:val="00877ACC"/>
    <w:rsid w:val="008878F1"/>
    <w:rsid w:val="0089046A"/>
    <w:rsid w:val="00896BF8"/>
    <w:rsid w:val="008A0885"/>
    <w:rsid w:val="008B13B9"/>
    <w:rsid w:val="008B4092"/>
    <w:rsid w:val="008B77BE"/>
    <w:rsid w:val="008C0640"/>
    <w:rsid w:val="008C7FBA"/>
    <w:rsid w:val="008D4BDC"/>
    <w:rsid w:val="008E0A07"/>
    <w:rsid w:val="008E0A0C"/>
    <w:rsid w:val="008F2EB2"/>
    <w:rsid w:val="009135E9"/>
    <w:rsid w:val="00917A99"/>
    <w:rsid w:val="009250EB"/>
    <w:rsid w:val="009371A1"/>
    <w:rsid w:val="00940608"/>
    <w:rsid w:val="00940B5F"/>
    <w:rsid w:val="00942B8C"/>
    <w:rsid w:val="00960836"/>
    <w:rsid w:val="00963EDA"/>
    <w:rsid w:val="00966BFC"/>
    <w:rsid w:val="00967685"/>
    <w:rsid w:val="00973D29"/>
    <w:rsid w:val="00974D1E"/>
    <w:rsid w:val="009945D7"/>
    <w:rsid w:val="009A1FEE"/>
    <w:rsid w:val="009C4280"/>
    <w:rsid w:val="009C479E"/>
    <w:rsid w:val="009D32A4"/>
    <w:rsid w:val="009E2C4C"/>
    <w:rsid w:val="009F0AD3"/>
    <w:rsid w:val="009F1FA7"/>
    <w:rsid w:val="00A01F67"/>
    <w:rsid w:val="00A15A5E"/>
    <w:rsid w:val="00A536B8"/>
    <w:rsid w:val="00A62DD5"/>
    <w:rsid w:val="00A66CAD"/>
    <w:rsid w:val="00A71628"/>
    <w:rsid w:val="00A729C7"/>
    <w:rsid w:val="00A83959"/>
    <w:rsid w:val="00A86586"/>
    <w:rsid w:val="00A90324"/>
    <w:rsid w:val="00AA0F5B"/>
    <w:rsid w:val="00AB2677"/>
    <w:rsid w:val="00AC4049"/>
    <w:rsid w:val="00AC461E"/>
    <w:rsid w:val="00AE3657"/>
    <w:rsid w:val="00AF226A"/>
    <w:rsid w:val="00AF2381"/>
    <w:rsid w:val="00B1097A"/>
    <w:rsid w:val="00B16B08"/>
    <w:rsid w:val="00B25F8D"/>
    <w:rsid w:val="00B3755C"/>
    <w:rsid w:val="00B474BD"/>
    <w:rsid w:val="00B47E2D"/>
    <w:rsid w:val="00B53867"/>
    <w:rsid w:val="00B61501"/>
    <w:rsid w:val="00B628F1"/>
    <w:rsid w:val="00B62FCD"/>
    <w:rsid w:val="00B65BB7"/>
    <w:rsid w:val="00B850A3"/>
    <w:rsid w:val="00B946A2"/>
    <w:rsid w:val="00BA1562"/>
    <w:rsid w:val="00BC7CD1"/>
    <w:rsid w:val="00BD2999"/>
    <w:rsid w:val="00BE0A0B"/>
    <w:rsid w:val="00BF3308"/>
    <w:rsid w:val="00C11DA2"/>
    <w:rsid w:val="00C258E9"/>
    <w:rsid w:val="00C26FDF"/>
    <w:rsid w:val="00C45454"/>
    <w:rsid w:val="00C460FE"/>
    <w:rsid w:val="00C57B7D"/>
    <w:rsid w:val="00C8516D"/>
    <w:rsid w:val="00C86806"/>
    <w:rsid w:val="00C95041"/>
    <w:rsid w:val="00C96895"/>
    <w:rsid w:val="00CA0178"/>
    <w:rsid w:val="00CA0B40"/>
    <w:rsid w:val="00CA4321"/>
    <w:rsid w:val="00CA5122"/>
    <w:rsid w:val="00CB65EA"/>
    <w:rsid w:val="00CB67C4"/>
    <w:rsid w:val="00CC1E27"/>
    <w:rsid w:val="00CD4A19"/>
    <w:rsid w:val="00CD70A7"/>
    <w:rsid w:val="00CE0F6E"/>
    <w:rsid w:val="00CE40B7"/>
    <w:rsid w:val="00CF2E5F"/>
    <w:rsid w:val="00CF3F03"/>
    <w:rsid w:val="00D30D5D"/>
    <w:rsid w:val="00D3322A"/>
    <w:rsid w:val="00D505C2"/>
    <w:rsid w:val="00D5530D"/>
    <w:rsid w:val="00D6591B"/>
    <w:rsid w:val="00D800A0"/>
    <w:rsid w:val="00D9047A"/>
    <w:rsid w:val="00DC70A6"/>
    <w:rsid w:val="00DC738C"/>
    <w:rsid w:val="00DC7BD2"/>
    <w:rsid w:val="00DE6931"/>
    <w:rsid w:val="00DF0D32"/>
    <w:rsid w:val="00DF317D"/>
    <w:rsid w:val="00DF5CE3"/>
    <w:rsid w:val="00E00CF3"/>
    <w:rsid w:val="00E028FC"/>
    <w:rsid w:val="00E06B91"/>
    <w:rsid w:val="00E11691"/>
    <w:rsid w:val="00E24438"/>
    <w:rsid w:val="00E32C50"/>
    <w:rsid w:val="00E33C4D"/>
    <w:rsid w:val="00E36688"/>
    <w:rsid w:val="00E375DA"/>
    <w:rsid w:val="00E4083E"/>
    <w:rsid w:val="00E5769E"/>
    <w:rsid w:val="00E75ABC"/>
    <w:rsid w:val="00E76DEB"/>
    <w:rsid w:val="00E80207"/>
    <w:rsid w:val="00E91381"/>
    <w:rsid w:val="00E92001"/>
    <w:rsid w:val="00E92783"/>
    <w:rsid w:val="00E94A9F"/>
    <w:rsid w:val="00EA5CB9"/>
    <w:rsid w:val="00EB0BC0"/>
    <w:rsid w:val="00EB7DC9"/>
    <w:rsid w:val="00EC7203"/>
    <w:rsid w:val="00EC7371"/>
    <w:rsid w:val="00ED267B"/>
    <w:rsid w:val="00EE31C6"/>
    <w:rsid w:val="00EE55F1"/>
    <w:rsid w:val="00EE5709"/>
    <w:rsid w:val="00EE6DBA"/>
    <w:rsid w:val="00F00442"/>
    <w:rsid w:val="00F00CF8"/>
    <w:rsid w:val="00F02284"/>
    <w:rsid w:val="00F13856"/>
    <w:rsid w:val="00F2094D"/>
    <w:rsid w:val="00F22690"/>
    <w:rsid w:val="00F3411D"/>
    <w:rsid w:val="00F43FCE"/>
    <w:rsid w:val="00F575B1"/>
    <w:rsid w:val="00F60061"/>
    <w:rsid w:val="00F75ED7"/>
    <w:rsid w:val="00F90CCC"/>
    <w:rsid w:val="00F91F4E"/>
    <w:rsid w:val="00F94002"/>
    <w:rsid w:val="00F96A38"/>
    <w:rsid w:val="00F973EE"/>
    <w:rsid w:val="00FA3D0E"/>
    <w:rsid w:val="00FE4F2F"/>
    <w:rsid w:val="00FF6060"/>
    <w:rsid w:val="00FF72A2"/>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50"/>
    <o:shapelayout v:ext="edit">
      <o:idmap v:ext="edit" data="2"/>
    </o:shapelayout>
  </w:shapeDefaults>
  <w:decimalSymbol w:val=","/>
  <w:listSeparator w:val=";"/>
  <w14:docId w14:val="739458F6"/>
  <w15:docId w15:val="{FD90DC7D-B931-4A02-A3B4-76E5EECA0D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hu-HU" w:eastAsia="hu-H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style>
  <w:style w:type="paragraph" w:styleId="Cmsor1">
    <w:name w:val="heading 1"/>
    <w:basedOn w:val="Norml"/>
    <w:next w:val="Norml"/>
    <w:link w:val="Cmsor1Char"/>
    <w:uiPriority w:val="9"/>
    <w:qFormat/>
    <w:rsid w:val="00B474B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unhideWhenUsed/>
    <w:rsid w:val="00877542"/>
    <w:pPr>
      <w:tabs>
        <w:tab w:val="center" w:pos="4536"/>
        <w:tab w:val="right" w:pos="9072"/>
      </w:tabs>
      <w:spacing w:after="0" w:line="240" w:lineRule="auto"/>
    </w:pPr>
  </w:style>
  <w:style w:type="character" w:customStyle="1" w:styleId="lfejChar">
    <w:name w:val="Élőfej Char"/>
    <w:basedOn w:val="Bekezdsalapbettpusa"/>
    <w:link w:val="lfej"/>
    <w:rsid w:val="00877542"/>
  </w:style>
  <w:style w:type="paragraph" w:styleId="llb">
    <w:name w:val="footer"/>
    <w:basedOn w:val="Norml"/>
    <w:link w:val="llbChar"/>
    <w:uiPriority w:val="99"/>
    <w:unhideWhenUsed/>
    <w:rsid w:val="00877542"/>
    <w:pPr>
      <w:tabs>
        <w:tab w:val="center" w:pos="4536"/>
        <w:tab w:val="right" w:pos="9072"/>
      </w:tabs>
      <w:spacing w:after="0" w:line="240" w:lineRule="auto"/>
    </w:pPr>
  </w:style>
  <w:style w:type="character" w:customStyle="1" w:styleId="llbChar">
    <w:name w:val="Élőláb Char"/>
    <w:basedOn w:val="Bekezdsalapbettpusa"/>
    <w:link w:val="llb"/>
    <w:uiPriority w:val="99"/>
    <w:rsid w:val="00877542"/>
  </w:style>
  <w:style w:type="character" w:customStyle="1" w:styleId="Cmsor1Char">
    <w:name w:val="Címsor 1 Char"/>
    <w:basedOn w:val="Bekezdsalapbettpusa"/>
    <w:link w:val="Cmsor1"/>
    <w:uiPriority w:val="9"/>
    <w:rsid w:val="00B474BD"/>
    <w:rPr>
      <w:rFonts w:asciiTheme="majorHAnsi" w:eastAsiaTheme="majorEastAsia" w:hAnsiTheme="majorHAnsi" w:cstheme="majorBidi"/>
      <w:b/>
      <w:bCs/>
      <w:color w:val="365F91" w:themeColor="accent1" w:themeShade="BF"/>
      <w:sz w:val="28"/>
      <w:szCs w:val="28"/>
    </w:rPr>
  </w:style>
  <w:style w:type="paragraph" w:styleId="Listaszerbekezds">
    <w:name w:val="List Paragraph"/>
    <w:basedOn w:val="Norml"/>
    <w:uiPriority w:val="34"/>
    <w:qFormat/>
    <w:rsid w:val="00BD2999"/>
    <w:pPr>
      <w:ind w:left="720"/>
      <w:contextualSpacing/>
    </w:pPr>
  </w:style>
  <w:style w:type="paragraph" w:styleId="Buborkszveg">
    <w:name w:val="Balloon Text"/>
    <w:basedOn w:val="Norml"/>
    <w:link w:val="BuborkszvegChar"/>
    <w:uiPriority w:val="99"/>
    <w:semiHidden/>
    <w:unhideWhenUsed/>
    <w:rsid w:val="00154E1C"/>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154E1C"/>
    <w:rPr>
      <w:rFonts w:ascii="Tahoma" w:hAnsi="Tahoma" w:cs="Tahoma"/>
      <w:sz w:val="16"/>
      <w:szCs w:val="16"/>
    </w:rPr>
  </w:style>
  <w:style w:type="character" w:styleId="Kiemels2">
    <w:name w:val="Strong"/>
    <w:uiPriority w:val="22"/>
    <w:qFormat/>
    <w:rsid w:val="00C57B7D"/>
    <w:rPr>
      <w:b/>
      <w:bCs/>
    </w:rPr>
  </w:style>
  <w:style w:type="character" w:styleId="Jegyzethivatkozs">
    <w:name w:val="annotation reference"/>
    <w:uiPriority w:val="99"/>
    <w:unhideWhenUsed/>
    <w:rsid w:val="00C57B7D"/>
    <w:rPr>
      <w:sz w:val="16"/>
      <w:szCs w:val="16"/>
    </w:rPr>
  </w:style>
  <w:style w:type="paragraph" w:styleId="Jegyzetszveg">
    <w:name w:val="annotation text"/>
    <w:basedOn w:val="Norml"/>
    <w:link w:val="JegyzetszvegChar"/>
    <w:uiPriority w:val="99"/>
    <w:unhideWhenUsed/>
    <w:rsid w:val="00C57B7D"/>
    <w:pPr>
      <w:spacing w:after="160" w:line="240" w:lineRule="auto"/>
    </w:pPr>
    <w:rPr>
      <w:rFonts w:ascii="Calibri" w:eastAsia="Calibri" w:hAnsi="Calibri" w:cs="Times New Roman"/>
      <w:sz w:val="20"/>
      <w:szCs w:val="20"/>
      <w:lang w:val="x-none" w:eastAsia="en-US"/>
    </w:rPr>
  </w:style>
  <w:style w:type="character" w:customStyle="1" w:styleId="JegyzetszvegChar">
    <w:name w:val="Jegyzetszöveg Char"/>
    <w:basedOn w:val="Bekezdsalapbettpusa"/>
    <w:link w:val="Jegyzetszveg"/>
    <w:uiPriority w:val="99"/>
    <w:rsid w:val="00C57B7D"/>
    <w:rPr>
      <w:rFonts w:ascii="Calibri" w:eastAsia="Calibri" w:hAnsi="Calibri" w:cs="Times New Roman"/>
      <w:sz w:val="20"/>
      <w:szCs w:val="20"/>
      <w:lang w:val="x-none" w:eastAsia="en-US"/>
    </w:rPr>
  </w:style>
  <w:style w:type="character" w:customStyle="1" w:styleId="Normal1">
    <w:name w:val="Normal1"/>
    <w:rsid w:val="00C57B7D"/>
    <w:rPr>
      <w:rFonts w:ascii="H_Eurostile" w:hAnsi="H_Eurostile"/>
      <w:sz w:val="18"/>
    </w:rPr>
  </w:style>
  <w:style w:type="paragraph" w:styleId="Szvegtrzs">
    <w:name w:val="Body Text"/>
    <w:basedOn w:val="Norml"/>
    <w:link w:val="SzvegtrzsChar"/>
    <w:rsid w:val="00A15A5E"/>
    <w:pPr>
      <w:tabs>
        <w:tab w:val="left" w:pos="540"/>
        <w:tab w:val="left" w:pos="2277"/>
      </w:tabs>
      <w:spacing w:after="0" w:line="240" w:lineRule="auto"/>
      <w:jc w:val="both"/>
    </w:pPr>
    <w:rPr>
      <w:rFonts w:ascii="Times New Roman" w:eastAsia="Times New Roman" w:hAnsi="Times New Roman" w:cs="Times New Roman"/>
      <w:sz w:val="24"/>
      <w:szCs w:val="24"/>
      <w:lang w:val="x-none" w:eastAsia="x-none"/>
    </w:rPr>
  </w:style>
  <w:style w:type="character" w:customStyle="1" w:styleId="SzvegtrzsChar">
    <w:name w:val="Szövegtörzs Char"/>
    <w:basedOn w:val="Bekezdsalapbettpusa"/>
    <w:link w:val="Szvegtrzs"/>
    <w:rsid w:val="00A15A5E"/>
    <w:rPr>
      <w:rFonts w:ascii="Times New Roman" w:eastAsia="Times New Roman" w:hAnsi="Times New Roman" w:cs="Times New Roman"/>
      <w:sz w:val="24"/>
      <w:szCs w:val="24"/>
      <w:lang w:val="x-none" w:eastAsia="x-none"/>
    </w:rPr>
  </w:style>
  <w:style w:type="paragraph" w:styleId="Szvegtrzs2">
    <w:name w:val="Body Text 2"/>
    <w:basedOn w:val="Norml"/>
    <w:link w:val="Szvegtrzs2Char"/>
    <w:uiPriority w:val="99"/>
    <w:unhideWhenUsed/>
    <w:rsid w:val="005E4444"/>
    <w:pPr>
      <w:spacing w:after="120" w:line="480" w:lineRule="auto"/>
    </w:pPr>
  </w:style>
  <w:style w:type="character" w:customStyle="1" w:styleId="Szvegtrzs2Char">
    <w:name w:val="Szövegtörzs 2 Char"/>
    <w:basedOn w:val="Bekezdsalapbettpusa"/>
    <w:link w:val="Szvegtrzs2"/>
    <w:uiPriority w:val="99"/>
    <w:rsid w:val="005E4444"/>
  </w:style>
  <w:style w:type="paragraph" w:styleId="Cm">
    <w:name w:val="Title"/>
    <w:basedOn w:val="Norml"/>
    <w:link w:val="CmChar"/>
    <w:qFormat/>
    <w:rsid w:val="005E4444"/>
    <w:pPr>
      <w:autoSpaceDE w:val="0"/>
      <w:autoSpaceDN w:val="0"/>
      <w:adjustRightInd w:val="0"/>
      <w:spacing w:after="0" w:line="240" w:lineRule="auto"/>
      <w:jc w:val="center"/>
    </w:pPr>
    <w:rPr>
      <w:rFonts w:ascii="BookAntiqua-Bold" w:eastAsia="Times New Roman" w:hAnsi="BookAntiqua-Bold" w:cs="Times New Roman"/>
      <w:b/>
      <w:bCs/>
      <w:sz w:val="24"/>
      <w:szCs w:val="24"/>
    </w:rPr>
  </w:style>
  <w:style w:type="character" w:customStyle="1" w:styleId="CmChar">
    <w:name w:val="Cím Char"/>
    <w:basedOn w:val="Bekezdsalapbettpusa"/>
    <w:link w:val="Cm"/>
    <w:rsid w:val="005E4444"/>
    <w:rPr>
      <w:rFonts w:ascii="BookAntiqua-Bold" w:eastAsia="Times New Roman" w:hAnsi="BookAntiqua-Bold" w:cs="Times New Roman"/>
      <w:b/>
      <w:bCs/>
      <w:sz w:val="24"/>
      <w:szCs w:val="24"/>
    </w:rPr>
  </w:style>
  <w:style w:type="paragraph" w:customStyle="1" w:styleId="Rub4">
    <w:name w:val="Rub4"/>
    <w:basedOn w:val="Norml"/>
    <w:next w:val="Norml"/>
    <w:rsid w:val="005E4444"/>
    <w:pPr>
      <w:tabs>
        <w:tab w:val="left" w:pos="709"/>
      </w:tabs>
      <w:spacing w:after="0" w:line="240" w:lineRule="auto"/>
    </w:pPr>
    <w:rPr>
      <w:rFonts w:ascii="Times New Roman" w:eastAsia="Times New Roman" w:hAnsi="Times New Roman" w:cs="Times New Roman"/>
      <w:b/>
      <w:i/>
      <w:sz w:val="20"/>
      <w:szCs w:val="20"/>
      <w:lang w:val="en-GB"/>
    </w:rPr>
  </w:style>
  <w:style w:type="paragraph" w:styleId="Alcm">
    <w:name w:val="Subtitle"/>
    <w:basedOn w:val="Norml"/>
    <w:link w:val="AlcmChar"/>
    <w:qFormat/>
    <w:rsid w:val="005E4444"/>
    <w:pPr>
      <w:autoSpaceDE w:val="0"/>
      <w:autoSpaceDN w:val="0"/>
      <w:adjustRightInd w:val="0"/>
      <w:spacing w:after="0" w:line="240" w:lineRule="auto"/>
      <w:jc w:val="center"/>
    </w:pPr>
    <w:rPr>
      <w:rFonts w:ascii="Times New Roman" w:eastAsia="Times New Roman" w:hAnsi="Times New Roman" w:cs="Times New Roman"/>
      <w:b/>
      <w:bCs/>
      <w:sz w:val="24"/>
      <w:szCs w:val="24"/>
    </w:rPr>
  </w:style>
  <w:style w:type="character" w:customStyle="1" w:styleId="AlcmChar">
    <w:name w:val="Alcím Char"/>
    <w:basedOn w:val="Bekezdsalapbettpusa"/>
    <w:link w:val="Alcm"/>
    <w:rsid w:val="005E4444"/>
    <w:rPr>
      <w:rFonts w:ascii="Times New Roman" w:eastAsia="Times New Roman" w:hAnsi="Times New Roman" w:cs="Times New Roman"/>
      <w:b/>
      <w:bCs/>
      <w:sz w:val="24"/>
      <w:szCs w:val="24"/>
    </w:rPr>
  </w:style>
  <w:style w:type="table" w:styleId="Rcsostblzat">
    <w:name w:val="Table Grid"/>
    <w:basedOn w:val="Normltblzat"/>
    <w:uiPriority w:val="59"/>
    <w:rsid w:val="003712E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Megjegyzstrgya">
    <w:name w:val="annotation subject"/>
    <w:basedOn w:val="Jegyzetszveg"/>
    <w:next w:val="Jegyzetszveg"/>
    <w:link w:val="MegjegyzstrgyaChar"/>
    <w:uiPriority w:val="99"/>
    <w:semiHidden/>
    <w:unhideWhenUsed/>
    <w:rsid w:val="00AC461E"/>
    <w:pPr>
      <w:spacing w:after="200"/>
    </w:pPr>
    <w:rPr>
      <w:rFonts w:asciiTheme="minorHAnsi" w:eastAsiaTheme="minorEastAsia" w:hAnsiTheme="minorHAnsi" w:cstheme="minorBidi"/>
      <w:b/>
      <w:bCs/>
      <w:lang w:val="hu-HU" w:eastAsia="hu-HU"/>
    </w:rPr>
  </w:style>
  <w:style w:type="character" w:customStyle="1" w:styleId="MegjegyzstrgyaChar">
    <w:name w:val="Megjegyzés tárgya Char"/>
    <w:basedOn w:val="JegyzetszvegChar"/>
    <w:link w:val="Megjegyzstrgya"/>
    <w:uiPriority w:val="99"/>
    <w:semiHidden/>
    <w:rsid w:val="00AC461E"/>
    <w:rPr>
      <w:rFonts w:ascii="Calibri" w:eastAsia="Calibri" w:hAnsi="Calibri" w:cs="Times New Roman"/>
      <w:b/>
      <w:bCs/>
      <w:sz w:val="20"/>
      <w:szCs w:val="20"/>
      <w:lang w:val="x-none" w:eastAsia="en-US"/>
    </w:rPr>
  </w:style>
  <w:style w:type="paragraph" w:styleId="Vltozat">
    <w:name w:val="Revision"/>
    <w:hidden/>
    <w:uiPriority w:val="99"/>
    <w:semiHidden/>
    <w:rsid w:val="004F5FA0"/>
    <w:pPr>
      <w:spacing w:after="0" w:line="240" w:lineRule="auto"/>
    </w:pPr>
  </w:style>
  <w:style w:type="character" w:styleId="Kiemels">
    <w:name w:val="Emphasis"/>
    <w:qFormat/>
    <w:rsid w:val="0037114C"/>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0592591">
      <w:bodyDiv w:val="1"/>
      <w:marLeft w:val="0"/>
      <w:marRight w:val="0"/>
      <w:marTop w:val="0"/>
      <w:marBottom w:val="0"/>
      <w:divBdr>
        <w:top w:val="none" w:sz="0" w:space="0" w:color="auto"/>
        <w:left w:val="none" w:sz="0" w:space="0" w:color="auto"/>
        <w:bottom w:val="none" w:sz="0" w:space="0" w:color="auto"/>
        <w:right w:val="none" w:sz="0" w:space="0" w:color="auto"/>
      </w:divBdr>
    </w:div>
    <w:div w:id="1013915018">
      <w:bodyDiv w:val="1"/>
      <w:marLeft w:val="0"/>
      <w:marRight w:val="0"/>
      <w:marTop w:val="0"/>
      <w:marBottom w:val="0"/>
      <w:divBdr>
        <w:top w:val="none" w:sz="0" w:space="0" w:color="auto"/>
        <w:left w:val="none" w:sz="0" w:space="0" w:color="auto"/>
        <w:bottom w:val="none" w:sz="0" w:space="0" w:color="auto"/>
        <w:right w:val="none" w:sz="0" w:space="0" w:color="auto"/>
      </w:divBdr>
    </w:div>
    <w:div w:id="1651251093">
      <w:bodyDiv w:val="1"/>
      <w:marLeft w:val="0"/>
      <w:marRight w:val="0"/>
      <w:marTop w:val="0"/>
      <w:marBottom w:val="0"/>
      <w:divBdr>
        <w:top w:val="none" w:sz="0" w:space="0" w:color="auto"/>
        <w:left w:val="none" w:sz="0" w:space="0" w:color="auto"/>
        <w:bottom w:val="none" w:sz="0" w:space="0" w:color="auto"/>
        <w:right w:val="none" w:sz="0" w:space="0" w:color="auto"/>
      </w:divBdr>
    </w:div>
    <w:div w:id="20547706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microsoft.com/office/2011/relationships/people" Target="people.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B77E08E-DC08-4BE8-8D8B-D6D4C5636F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19</Pages>
  <Words>4971</Words>
  <Characters>34305</Characters>
  <Application>Microsoft Office Word</Application>
  <DocSecurity>0</DocSecurity>
  <Lines>285</Lines>
  <Paragraphs>78</Paragraphs>
  <ScaleCrop>false</ScaleCrop>
  <HeadingPairs>
    <vt:vector size="2" baseType="variant">
      <vt:variant>
        <vt:lpstr>Cím</vt:lpstr>
      </vt:variant>
      <vt:variant>
        <vt:i4>1</vt:i4>
      </vt:variant>
    </vt:vector>
  </HeadingPairs>
  <TitlesOfParts>
    <vt:vector size="1" baseType="lpstr">
      <vt:lpstr/>
    </vt:vector>
  </TitlesOfParts>
  <Company>Microsoft</Company>
  <LinksUpToDate>false</LinksUpToDate>
  <CharactersWithSpaces>39198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AS5733</dc:creator>
  <cp:lastModifiedBy>Biharkeresztesi Közös Önkormányzati Hivatal</cp:lastModifiedBy>
  <cp:revision>6</cp:revision>
  <cp:lastPrinted>2024-03-21T14:03:00Z</cp:lastPrinted>
  <dcterms:created xsi:type="dcterms:W3CDTF">2024-03-12T19:03:00Z</dcterms:created>
  <dcterms:modified xsi:type="dcterms:W3CDTF">2024-03-21T14:03:00Z</dcterms:modified>
</cp:coreProperties>
</file>